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C4079" w14:textId="77777777" w:rsidR="00917EC9" w:rsidRDefault="00917EC9" w:rsidP="00072C2A">
      <w:pPr>
        <w:spacing w:line="240" w:lineRule="auto"/>
        <w:jc w:val="center"/>
        <w:outlineLvl w:val="0"/>
        <w:rPr>
          <w:rFonts w:cs="Arial"/>
          <w:b/>
          <w:sz w:val="28"/>
          <w:szCs w:val="22"/>
        </w:rPr>
      </w:pPr>
    </w:p>
    <w:p w14:paraId="1D122DDD" w14:textId="77777777" w:rsidR="00312A96" w:rsidRPr="00B036BD" w:rsidRDefault="00F33390" w:rsidP="00072C2A">
      <w:pPr>
        <w:spacing w:line="240" w:lineRule="auto"/>
        <w:jc w:val="center"/>
        <w:outlineLvl w:val="0"/>
        <w:rPr>
          <w:rFonts w:cs="Arial"/>
          <w:b/>
          <w:sz w:val="28"/>
          <w:szCs w:val="22"/>
        </w:rPr>
      </w:pPr>
      <w:r w:rsidRPr="00B036BD">
        <w:rPr>
          <w:rFonts w:cs="Arial"/>
          <w:b/>
          <w:sz w:val="28"/>
          <w:szCs w:val="22"/>
        </w:rPr>
        <w:t>Smlouva</w:t>
      </w:r>
      <w:r w:rsidR="00312A96" w:rsidRPr="00B036BD">
        <w:rPr>
          <w:rFonts w:cs="Arial"/>
          <w:b/>
          <w:sz w:val="28"/>
          <w:szCs w:val="22"/>
        </w:rPr>
        <w:t xml:space="preserve"> </w:t>
      </w:r>
      <w:r w:rsidR="002D6F7F" w:rsidRPr="00B036BD">
        <w:rPr>
          <w:rFonts w:cs="Arial"/>
          <w:b/>
          <w:sz w:val="28"/>
          <w:szCs w:val="22"/>
        </w:rPr>
        <w:t xml:space="preserve">o dílo </w:t>
      </w:r>
    </w:p>
    <w:p w14:paraId="5D762AD6" w14:textId="77777777" w:rsidR="00312A96" w:rsidRDefault="00312A96" w:rsidP="0015001A">
      <w:pPr>
        <w:spacing w:line="240" w:lineRule="auto"/>
        <w:jc w:val="center"/>
        <w:rPr>
          <w:rFonts w:cs="Arial"/>
          <w:b/>
          <w:sz w:val="22"/>
          <w:szCs w:val="22"/>
        </w:rPr>
      </w:pPr>
    </w:p>
    <w:p w14:paraId="19562C63" w14:textId="59CE1057" w:rsidR="00F33390" w:rsidRPr="001D0D9C" w:rsidRDefault="00CC609F" w:rsidP="00072C2A">
      <w:pPr>
        <w:spacing w:line="240" w:lineRule="auto"/>
        <w:jc w:val="center"/>
        <w:outlineLvl w:val="0"/>
        <w:rPr>
          <w:rFonts w:cs="Arial"/>
          <w:b/>
          <w:sz w:val="22"/>
          <w:szCs w:val="22"/>
        </w:rPr>
      </w:pPr>
      <w:r w:rsidRPr="001D0D9C">
        <w:rPr>
          <w:rFonts w:cs="Arial"/>
          <w:b/>
          <w:sz w:val="22"/>
          <w:szCs w:val="22"/>
        </w:rPr>
        <w:t>MULNCJ/</w:t>
      </w:r>
      <w:r w:rsidR="00B55E38">
        <w:rPr>
          <w:rFonts w:cs="Arial"/>
          <w:b/>
          <w:sz w:val="22"/>
          <w:szCs w:val="22"/>
        </w:rPr>
        <w:t>…..</w:t>
      </w:r>
      <w:r w:rsidRPr="001D0D9C">
        <w:rPr>
          <w:rFonts w:cs="Arial"/>
          <w:b/>
          <w:sz w:val="22"/>
          <w:szCs w:val="22"/>
        </w:rPr>
        <w:t>/</w:t>
      </w:r>
      <w:r w:rsidR="00F14782" w:rsidRPr="001D0D9C">
        <w:rPr>
          <w:rFonts w:cs="Arial"/>
          <w:b/>
          <w:sz w:val="22"/>
          <w:szCs w:val="22"/>
        </w:rPr>
        <w:t>/</w:t>
      </w:r>
      <w:r w:rsidR="007D05F7" w:rsidRPr="001D0D9C">
        <w:rPr>
          <w:rFonts w:cs="Arial"/>
          <w:b/>
          <w:sz w:val="22"/>
          <w:szCs w:val="22"/>
        </w:rPr>
        <w:t>O</w:t>
      </w:r>
      <w:r w:rsidR="007D05F7">
        <w:rPr>
          <w:rFonts w:cs="Arial"/>
          <w:b/>
          <w:sz w:val="22"/>
          <w:szCs w:val="22"/>
        </w:rPr>
        <w:t>KP</w:t>
      </w:r>
    </w:p>
    <w:p w14:paraId="19F180DF" w14:textId="77777777" w:rsidR="00357CA6" w:rsidRDefault="003A2096" w:rsidP="00357CA6">
      <w:pPr>
        <w:pStyle w:val="Zkladntext0"/>
        <w:jc w:val="center"/>
        <w:rPr>
          <w:rFonts w:cs="Arial"/>
          <w:b/>
          <w:color w:val="000000"/>
          <w:sz w:val="22"/>
          <w:szCs w:val="22"/>
        </w:rPr>
      </w:pPr>
      <w:r>
        <w:rPr>
          <w:rFonts w:cs="Arial"/>
          <w:b/>
          <w:sz w:val="22"/>
          <w:szCs w:val="22"/>
        </w:rPr>
        <w:t>agendové</w:t>
      </w:r>
      <w:r w:rsidR="00F14782" w:rsidRPr="001D0D9C">
        <w:rPr>
          <w:rFonts w:cs="Arial"/>
          <w:b/>
          <w:sz w:val="22"/>
          <w:szCs w:val="22"/>
        </w:rPr>
        <w:t xml:space="preserve"> číslo: </w:t>
      </w:r>
      <w:r w:rsidR="00B55E38">
        <w:rPr>
          <w:rFonts w:cs="Arial"/>
          <w:b/>
          <w:sz w:val="22"/>
          <w:szCs w:val="22"/>
        </w:rPr>
        <w:t>………………..</w:t>
      </w:r>
    </w:p>
    <w:p w14:paraId="60E9B99C" w14:textId="77777777" w:rsidR="00357CA6" w:rsidRPr="0037503C" w:rsidRDefault="00357CA6" w:rsidP="00357CA6">
      <w:pPr>
        <w:pStyle w:val="Zkladntext0"/>
        <w:jc w:val="center"/>
        <w:rPr>
          <w:rFonts w:cs="Arial"/>
          <w:b/>
          <w:color w:val="000000"/>
          <w:sz w:val="22"/>
          <w:szCs w:val="22"/>
        </w:rPr>
      </w:pPr>
      <w:r w:rsidRPr="0037503C">
        <w:rPr>
          <w:rFonts w:cs="Arial"/>
          <w:b/>
          <w:color w:val="000000"/>
          <w:sz w:val="22"/>
          <w:szCs w:val="22"/>
        </w:rPr>
        <w:t xml:space="preserve">uzavřena podle </w:t>
      </w:r>
      <w:r>
        <w:rPr>
          <w:rFonts w:cs="Arial"/>
          <w:b/>
          <w:color w:val="000000"/>
          <w:sz w:val="22"/>
          <w:szCs w:val="22"/>
        </w:rPr>
        <w:t xml:space="preserve">§ </w:t>
      </w:r>
      <w:smartTag w:uri="urn:schemas-microsoft-com:office:smarttags" w:element="metricconverter">
        <w:smartTagPr>
          <w:attr w:name="ProductID" w:val="2586 a"/>
        </w:smartTagPr>
        <w:r>
          <w:rPr>
            <w:rFonts w:cs="Arial"/>
            <w:b/>
            <w:color w:val="000000"/>
            <w:sz w:val="22"/>
            <w:szCs w:val="22"/>
          </w:rPr>
          <w:t>2586 a</w:t>
        </w:r>
      </w:smartTag>
      <w:r>
        <w:rPr>
          <w:rFonts w:cs="Arial"/>
          <w:b/>
          <w:color w:val="000000"/>
          <w:sz w:val="22"/>
          <w:szCs w:val="22"/>
        </w:rPr>
        <w:t xml:space="preserve"> násl. zákona č. 89/2012 Sb., občanský zákoník</w:t>
      </w:r>
      <w:r w:rsidR="00864F7D">
        <w:rPr>
          <w:rFonts w:cs="Arial"/>
          <w:b/>
          <w:color w:val="000000"/>
          <w:sz w:val="22"/>
          <w:szCs w:val="22"/>
        </w:rPr>
        <w:t xml:space="preserve">, v platném znění </w:t>
      </w:r>
      <w:r>
        <w:rPr>
          <w:rFonts w:cs="Arial"/>
          <w:b/>
          <w:color w:val="000000"/>
          <w:sz w:val="22"/>
          <w:szCs w:val="22"/>
        </w:rPr>
        <w:t xml:space="preserve">(dále jen občanský zákoník) </w:t>
      </w:r>
    </w:p>
    <w:p w14:paraId="01828445" w14:textId="77777777" w:rsidR="00F14782" w:rsidRPr="001D0D9C" w:rsidRDefault="00F14782" w:rsidP="0015001A">
      <w:pPr>
        <w:spacing w:line="240" w:lineRule="auto"/>
        <w:jc w:val="center"/>
        <w:rPr>
          <w:rFonts w:cs="Arial"/>
          <w:b/>
          <w:sz w:val="22"/>
          <w:szCs w:val="22"/>
        </w:rPr>
      </w:pPr>
    </w:p>
    <w:p w14:paraId="07190271" w14:textId="77777777" w:rsidR="00F33390" w:rsidRPr="001D0D9C" w:rsidRDefault="00F33390" w:rsidP="0015001A">
      <w:pPr>
        <w:spacing w:line="240" w:lineRule="auto"/>
        <w:jc w:val="center"/>
        <w:rPr>
          <w:rFonts w:cs="Arial"/>
          <w:sz w:val="22"/>
          <w:szCs w:val="22"/>
        </w:rPr>
      </w:pPr>
    </w:p>
    <w:p w14:paraId="657F6571" w14:textId="77777777" w:rsidR="00F33390" w:rsidRPr="001D0D9C" w:rsidRDefault="00F33390" w:rsidP="00072C2A">
      <w:pPr>
        <w:spacing w:before="120" w:line="240" w:lineRule="auto"/>
        <w:jc w:val="center"/>
        <w:outlineLvl w:val="0"/>
        <w:rPr>
          <w:rFonts w:cs="Arial"/>
          <w:b/>
          <w:sz w:val="22"/>
          <w:szCs w:val="22"/>
        </w:rPr>
      </w:pPr>
      <w:r w:rsidRPr="001D0D9C">
        <w:rPr>
          <w:rFonts w:cs="Arial"/>
          <w:b/>
          <w:sz w:val="22"/>
          <w:szCs w:val="22"/>
        </w:rPr>
        <w:t>Čl. I</w:t>
      </w:r>
    </w:p>
    <w:p w14:paraId="636394D3" w14:textId="77777777" w:rsidR="00EC4398" w:rsidRPr="00EC4398" w:rsidRDefault="00EC4398" w:rsidP="00EC4398">
      <w:pPr>
        <w:tabs>
          <w:tab w:val="left" w:pos="2835"/>
        </w:tabs>
        <w:jc w:val="both"/>
        <w:rPr>
          <w:rFonts w:cs="Arial"/>
          <w:noProof/>
          <w:color w:val="000000"/>
          <w:sz w:val="22"/>
          <w:szCs w:val="22"/>
        </w:rPr>
      </w:pPr>
      <w:r w:rsidRPr="000C3145">
        <w:rPr>
          <w:rFonts w:cs="Arial"/>
          <w:b/>
          <w:noProof/>
          <w:color w:val="000000"/>
          <w:sz w:val="22"/>
          <w:szCs w:val="22"/>
        </w:rPr>
        <w:t>Objednatel:</w:t>
      </w:r>
      <w:r w:rsidRPr="00EC4398">
        <w:rPr>
          <w:rFonts w:cs="Arial"/>
          <w:noProof/>
          <w:color w:val="000000"/>
          <w:sz w:val="22"/>
          <w:szCs w:val="22"/>
        </w:rPr>
        <w:tab/>
      </w:r>
      <w:r w:rsidR="00B761A6">
        <w:rPr>
          <w:rFonts w:cs="Arial"/>
          <w:noProof/>
          <w:color w:val="000000"/>
          <w:sz w:val="22"/>
          <w:szCs w:val="22"/>
        </w:rPr>
        <w:t>m</w:t>
      </w:r>
      <w:r w:rsidRPr="00EC4398">
        <w:rPr>
          <w:rFonts w:cs="Arial"/>
          <w:noProof/>
          <w:color w:val="000000"/>
          <w:sz w:val="22"/>
          <w:szCs w:val="22"/>
        </w:rPr>
        <w:t>ěsto Louny</w:t>
      </w:r>
    </w:p>
    <w:p w14:paraId="7E51530B" w14:textId="77777777" w:rsidR="00EC4398" w:rsidRPr="00EC4398" w:rsidRDefault="00EC4398" w:rsidP="00EC4398">
      <w:pPr>
        <w:tabs>
          <w:tab w:val="left" w:pos="2835"/>
        </w:tabs>
        <w:jc w:val="both"/>
        <w:rPr>
          <w:rFonts w:cs="Arial"/>
          <w:noProof/>
          <w:color w:val="000000"/>
          <w:sz w:val="22"/>
          <w:szCs w:val="22"/>
        </w:rPr>
      </w:pPr>
      <w:r w:rsidRPr="00EC4398">
        <w:rPr>
          <w:rFonts w:cs="Arial"/>
          <w:noProof/>
          <w:color w:val="000000"/>
          <w:sz w:val="22"/>
          <w:szCs w:val="22"/>
        </w:rPr>
        <w:t>Sídlo:</w:t>
      </w:r>
      <w:r w:rsidRPr="00EC4398">
        <w:rPr>
          <w:rFonts w:cs="Arial"/>
          <w:noProof/>
          <w:color w:val="000000"/>
          <w:sz w:val="22"/>
          <w:szCs w:val="22"/>
        </w:rPr>
        <w:tab/>
        <w:t>Mírové náměstí 35, 440 01 Louny</w:t>
      </w:r>
    </w:p>
    <w:p w14:paraId="10EBB885" w14:textId="77777777" w:rsidR="00EC4398" w:rsidRPr="00EC4398" w:rsidRDefault="00EC4398" w:rsidP="00EC4398">
      <w:pPr>
        <w:tabs>
          <w:tab w:val="left" w:pos="2835"/>
        </w:tabs>
        <w:jc w:val="both"/>
        <w:rPr>
          <w:rFonts w:cs="Arial"/>
          <w:noProof/>
          <w:color w:val="000000"/>
          <w:sz w:val="22"/>
          <w:szCs w:val="22"/>
        </w:rPr>
      </w:pPr>
      <w:r w:rsidRPr="002306BF">
        <w:rPr>
          <w:rFonts w:cs="Arial"/>
          <w:noProof/>
          <w:color w:val="000000"/>
          <w:sz w:val="22"/>
          <w:szCs w:val="22"/>
        </w:rPr>
        <w:t xml:space="preserve">Zastoupený: </w:t>
      </w:r>
      <w:r w:rsidRPr="002306BF">
        <w:rPr>
          <w:rFonts w:cs="Arial"/>
          <w:noProof/>
          <w:color w:val="000000"/>
          <w:sz w:val="22"/>
          <w:szCs w:val="22"/>
        </w:rPr>
        <w:tab/>
      </w:r>
      <w:r w:rsidRPr="002306BF">
        <w:rPr>
          <w:rFonts w:cs="Arial"/>
          <w:noProof/>
          <w:sz w:val="22"/>
          <w:szCs w:val="22"/>
        </w:rPr>
        <w:t xml:space="preserve">Mgr. </w:t>
      </w:r>
      <w:r w:rsidR="002306BF" w:rsidRPr="002306BF">
        <w:rPr>
          <w:rFonts w:cs="Arial"/>
          <w:noProof/>
          <w:sz w:val="22"/>
          <w:szCs w:val="22"/>
        </w:rPr>
        <w:t>et Bc. Milan</w:t>
      </w:r>
      <w:r w:rsidR="00917A4E">
        <w:rPr>
          <w:rFonts w:cs="Arial"/>
          <w:noProof/>
          <w:sz w:val="22"/>
          <w:szCs w:val="22"/>
        </w:rPr>
        <w:t>em</w:t>
      </w:r>
      <w:r w:rsidR="002306BF" w:rsidRPr="002306BF">
        <w:rPr>
          <w:rFonts w:cs="Arial"/>
          <w:noProof/>
          <w:sz w:val="22"/>
          <w:szCs w:val="22"/>
        </w:rPr>
        <w:t xml:space="preserve"> Rychtařík</w:t>
      </w:r>
      <w:r w:rsidR="00917A4E">
        <w:rPr>
          <w:rFonts w:cs="Arial"/>
          <w:noProof/>
          <w:sz w:val="22"/>
          <w:szCs w:val="22"/>
        </w:rPr>
        <w:t>em</w:t>
      </w:r>
      <w:r w:rsidRPr="002306BF">
        <w:rPr>
          <w:rFonts w:cs="Arial"/>
          <w:noProof/>
          <w:color w:val="000000"/>
          <w:sz w:val="22"/>
          <w:szCs w:val="22"/>
        </w:rPr>
        <w:t>, starostou města</w:t>
      </w:r>
    </w:p>
    <w:p w14:paraId="3E1292F8" w14:textId="77777777" w:rsidR="00EC4398" w:rsidRPr="00EC4398" w:rsidRDefault="00EC4398" w:rsidP="00EC4398">
      <w:pPr>
        <w:tabs>
          <w:tab w:val="left" w:pos="2835"/>
        </w:tabs>
        <w:jc w:val="both"/>
        <w:rPr>
          <w:rFonts w:cs="Arial"/>
          <w:noProof/>
          <w:color w:val="000000"/>
          <w:sz w:val="22"/>
          <w:szCs w:val="22"/>
        </w:rPr>
      </w:pPr>
      <w:r w:rsidRPr="00EC4398">
        <w:rPr>
          <w:rFonts w:cs="Arial"/>
          <w:noProof/>
          <w:color w:val="000000"/>
          <w:sz w:val="22"/>
          <w:szCs w:val="22"/>
        </w:rPr>
        <w:t>IČO:</w:t>
      </w:r>
      <w:r w:rsidRPr="00EC4398">
        <w:rPr>
          <w:rFonts w:cs="Arial"/>
          <w:noProof/>
          <w:color w:val="000000"/>
          <w:sz w:val="22"/>
          <w:szCs w:val="22"/>
        </w:rPr>
        <w:tab/>
        <w:t>00265209</w:t>
      </w:r>
    </w:p>
    <w:p w14:paraId="699D06F6" w14:textId="77777777" w:rsidR="00EC4398" w:rsidRPr="00EC4398" w:rsidRDefault="00EC4398" w:rsidP="00EC4398">
      <w:pPr>
        <w:tabs>
          <w:tab w:val="left" w:pos="2835"/>
        </w:tabs>
        <w:jc w:val="both"/>
        <w:rPr>
          <w:rFonts w:cs="Arial"/>
          <w:noProof/>
          <w:color w:val="000000"/>
          <w:sz w:val="22"/>
          <w:szCs w:val="22"/>
        </w:rPr>
      </w:pPr>
      <w:r w:rsidRPr="00EC4398">
        <w:rPr>
          <w:rFonts w:cs="Arial"/>
          <w:noProof/>
          <w:color w:val="000000"/>
          <w:sz w:val="22"/>
          <w:szCs w:val="22"/>
        </w:rPr>
        <w:t>DIČ:</w:t>
      </w:r>
      <w:r w:rsidRPr="00EC4398">
        <w:rPr>
          <w:rFonts w:cs="Arial"/>
          <w:noProof/>
          <w:color w:val="000000"/>
          <w:sz w:val="22"/>
          <w:szCs w:val="22"/>
        </w:rPr>
        <w:tab/>
        <w:t>CZ00265209</w:t>
      </w:r>
    </w:p>
    <w:p w14:paraId="48210786" w14:textId="77777777" w:rsidR="00EC4398" w:rsidRPr="00EC4398" w:rsidRDefault="00EC4398" w:rsidP="00EC4398">
      <w:pPr>
        <w:tabs>
          <w:tab w:val="left" w:pos="2835"/>
        </w:tabs>
        <w:jc w:val="both"/>
        <w:rPr>
          <w:rFonts w:cs="Arial"/>
          <w:noProof/>
          <w:color w:val="000000"/>
          <w:sz w:val="22"/>
          <w:szCs w:val="22"/>
        </w:rPr>
      </w:pPr>
      <w:r w:rsidRPr="00EC4398">
        <w:rPr>
          <w:rFonts w:cs="Arial"/>
          <w:noProof/>
          <w:color w:val="000000"/>
          <w:sz w:val="22"/>
          <w:szCs w:val="22"/>
        </w:rPr>
        <w:t>Bankovní spojení:</w:t>
      </w:r>
      <w:r w:rsidRPr="00EC4398">
        <w:rPr>
          <w:rFonts w:cs="Arial"/>
          <w:noProof/>
          <w:color w:val="000000"/>
          <w:sz w:val="22"/>
          <w:szCs w:val="22"/>
        </w:rPr>
        <w:tab/>
        <w:t>Česká spořitelna, a.s., Louny</w:t>
      </w:r>
    </w:p>
    <w:p w14:paraId="362A78B2" w14:textId="77777777" w:rsidR="00EC4398" w:rsidRPr="00EC4398" w:rsidRDefault="00EC4398" w:rsidP="00EC4398">
      <w:pPr>
        <w:tabs>
          <w:tab w:val="left" w:pos="2835"/>
        </w:tabs>
        <w:jc w:val="both"/>
        <w:rPr>
          <w:rFonts w:cs="Arial"/>
          <w:noProof/>
          <w:color w:val="000000"/>
          <w:sz w:val="22"/>
          <w:szCs w:val="22"/>
        </w:rPr>
      </w:pPr>
      <w:r w:rsidRPr="00EC4398">
        <w:rPr>
          <w:rFonts w:cs="Arial"/>
          <w:noProof/>
          <w:color w:val="000000"/>
          <w:sz w:val="22"/>
          <w:szCs w:val="22"/>
        </w:rPr>
        <w:t>Číslo účtu:</w:t>
      </w:r>
      <w:r w:rsidRPr="00EC4398">
        <w:rPr>
          <w:rFonts w:cs="Arial"/>
          <w:noProof/>
          <w:color w:val="000000"/>
          <w:sz w:val="22"/>
          <w:szCs w:val="22"/>
        </w:rPr>
        <w:tab/>
        <w:t>27-1020793399/0800</w:t>
      </w:r>
    </w:p>
    <w:p w14:paraId="1665166A" w14:textId="77777777" w:rsidR="00EC4398" w:rsidRPr="00EC4398" w:rsidRDefault="00EC4398" w:rsidP="00EC4398">
      <w:pPr>
        <w:tabs>
          <w:tab w:val="left" w:pos="2835"/>
          <w:tab w:val="left" w:pos="5812"/>
        </w:tabs>
        <w:jc w:val="both"/>
        <w:rPr>
          <w:rFonts w:cs="Arial"/>
          <w:noProof/>
          <w:color w:val="000000"/>
          <w:sz w:val="22"/>
          <w:szCs w:val="22"/>
        </w:rPr>
      </w:pPr>
      <w:r w:rsidRPr="00EC4398">
        <w:rPr>
          <w:rFonts w:cs="Arial"/>
          <w:noProof/>
          <w:color w:val="000000"/>
          <w:sz w:val="22"/>
          <w:szCs w:val="22"/>
        </w:rPr>
        <w:t>Osoby oprávněné k jednání ve věcech technických:</w:t>
      </w:r>
      <w:r w:rsidRPr="00EC4398">
        <w:rPr>
          <w:rFonts w:cs="Arial"/>
          <w:noProof/>
          <w:color w:val="000000"/>
          <w:sz w:val="22"/>
          <w:szCs w:val="22"/>
        </w:rPr>
        <w:tab/>
      </w:r>
    </w:p>
    <w:p w14:paraId="3F199A81" w14:textId="77777777" w:rsidR="00EC4398" w:rsidRPr="00EC4398" w:rsidRDefault="00CC5D72" w:rsidP="00EC4398">
      <w:pPr>
        <w:tabs>
          <w:tab w:val="left" w:pos="2835"/>
          <w:tab w:val="left" w:pos="5812"/>
        </w:tabs>
        <w:jc w:val="both"/>
        <w:rPr>
          <w:rFonts w:cs="Arial"/>
          <w:noProof/>
          <w:color w:val="000000"/>
          <w:sz w:val="22"/>
          <w:szCs w:val="22"/>
        </w:rPr>
      </w:pPr>
      <w:r w:rsidRPr="00EC4398">
        <w:rPr>
          <w:rFonts w:cs="Arial"/>
          <w:noProof/>
          <w:color w:val="000000"/>
          <w:sz w:val="22"/>
          <w:szCs w:val="22"/>
        </w:rPr>
        <w:t xml:space="preserve">Irena </w:t>
      </w:r>
      <w:r w:rsidR="00EC4398" w:rsidRPr="00EC4398">
        <w:rPr>
          <w:rFonts w:cs="Arial"/>
          <w:noProof/>
          <w:color w:val="000000"/>
          <w:sz w:val="22"/>
          <w:szCs w:val="22"/>
        </w:rPr>
        <w:t xml:space="preserve">Riegerová, DiS. </w:t>
      </w:r>
      <w:r w:rsidR="00F71F73">
        <w:rPr>
          <w:rFonts w:cs="Arial"/>
          <w:noProof/>
          <w:color w:val="000000"/>
          <w:sz w:val="22"/>
          <w:szCs w:val="22"/>
        </w:rPr>
        <w:tab/>
      </w:r>
      <w:r w:rsidR="00EC4398" w:rsidRPr="00EC4398">
        <w:rPr>
          <w:rFonts w:cs="Arial"/>
          <w:noProof/>
          <w:color w:val="000000"/>
          <w:sz w:val="22"/>
          <w:szCs w:val="22"/>
        </w:rPr>
        <w:t xml:space="preserve">e-mail: </w:t>
      </w:r>
      <w:hyperlink r:id="rId8" w:history="1">
        <w:r w:rsidR="00EC4398" w:rsidRPr="00EC4398">
          <w:rPr>
            <w:rFonts w:cs="Arial"/>
            <w:noProof/>
            <w:color w:val="0000FF"/>
            <w:sz w:val="22"/>
            <w:szCs w:val="22"/>
            <w:u w:val="single"/>
          </w:rPr>
          <w:t>i.riegerova@mulouny.cz</w:t>
        </w:r>
      </w:hyperlink>
      <w:r w:rsidR="00EC4398" w:rsidRPr="00EC4398">
        <w:rPr>
          <w:rFonts w:cs="Arial"/>
          <w:noProof/>
          <w:color w:val="000000"/>
          <w:sz w:val="22"/>
          <w:szCs w:val="22"/>
        </w:rPr>
        <w:tab/>
        <w:t>tel.</w:t>
      </w:r>
      <w:r w:rsidR="00F71F73">
        <w:rPr>
          <w:rFonts w:cs="Arial"/>
          <w:noProof/>
          <w:color w:val="000000"/>
          <w:sz w:val="22"/>
          <w:szCs w:val="22"/>
        </w:rPr>
        <w:t>:</w:t>
      </w:r>
      <w:r w:rsidR="00EC4398" w:rsidRPr="00EC4398">
        <w:rPr>
          <w:rFonts w:cs="Arial"/>
          <w:noProof/>
          <w:color w:val="000000"/>
          <w:sz w:val="22"/>
          <w:szCs w:val="22"/>
        </w:rPr>
        <w:t xml:space="preserve"> </w:t>
      </w:r>
      <w:r w:rsidR="00F71F73">
        <w:rPr>
          <w:rFonts w:cs="Arial"/>
          <w:noProof/>
          <w:color w:val="000000"/>
          <w:sz w:val="22"/>
          <w:szCs w:val="22"/>
        </w:rPr>
        <w:t xml:space="preserve"> </w:t>
      </w:r>
      <w:r w:rsidR="00EC4398" w:rsidRPr="00EC4398">
        <w:rPr>
          <w:rFonts w:cs="Arial"/>
          <w:noProof/>
          <w:color w:val="000000"/>
          <w:sz w:val="22"/>
          <w:szCs w:val="22"/>
        </w:rPr>
        <w:t>415 621</w:t>
      </w:r>
      <w:r w:rsidR="00F71F73">
        <w:rPr>
          <w:rFonts w:cs="Arial"/>
          <w:noProof/>
          <w:color w:val="000000"/>
          <w:sz w:val="22"/>
          <w:szCs w:val="22"/>
        </w:rPr>
        <w:t> </w:t>
      </w:r>
      <w:r w:rsidR="00EC4398" w:rsidRPr="00EC4398">
        <w:rPr>
          <w:rFonts w:cs="Arial"/>
          <w:noProof/>
          <w:color w:val="000000"/>
          <w:sz w:val="22"/>
          <w:szCs w:val="22"/>
        </w:rPr>
        <w:t>119</w:t>
      </w:r>
    </w:p>
    <w:p w14:paraId="544910F7" w14:textId="77777777" w:rsidR="00EC4398" w:rsidRPr="00EC4398" w:rsidRDefault="00F71F73" w:rsidP="00EC4398">
      <w:pPr>
        <w:tabs>
          <w:tab w:val="left" w:pos="2835"/>
          <w:tab w:val="left" w:pos="5812"/>
        </w:tabs>
        <w:jc w:val="both"/>
        <w:rPr>
          <w:rFonts w:cs="Arial"/>
          <w:noProof/>
          <w:color w:val="000000"/>
          <w:sz w:val="22"/>
          <w:szCs w:val="22"/>
        </w:rPr>
      </w:pPr>
      <w:r w:rsidRPr="002306BF">
        <w:rPr>
          <w:rFonts w:cs="Arial"/>
          <w:noProof/>
          <w:color w:val="000000"/>
          <w:sz w:val="22"/>
          <w:szCs w:val="22"/>
        </w:rPr>
        <w:t xml:space="preserve">Ing. </w:t>
      </w:r>
      <w:r w:rsidR="002306BF" w:rsidRPr="002306BF">
        <w:rPr>
          <w:rFonts w:cs="Arial"/>
          <w:noProof/>
          <w:color w:val="000000"/>
          <w:sz w:val="22"/>
          <w:szCs w:val="22"/>
        </w:rPr>
        <w:t>Kateřina Lavičková</w:t>
      </w:r>
      <w:r w:rsidR="00EC4398" w:rsidRPr="002306BF">
        <w:rPr>
          <w:rFonts w:cs="Arial"/>
          <w:noProof/>
          <w:color w:val="000000"/>
          <w:sz w:val="22"/>
          <w:szCs w:val="22"/>
        </w:rPr>
        <w:tab/>
      </w:r>
      <w:r w:rsidRPr="002306BF">
        <w:rPr>
          <w:rFonts w:cs="Arial"/>
          <w:noProof/>
          <w:color w:val="000000"/>
          <w:sz w:val="22"/>
          <w:szCs w:val="22"/>
        </w:rPr>
        <w:t xml:space="preserve">e-mail: </w:t>
      </w:r>
      <w:hyperlink r:id="rId9" w:history="1">
        <w:r w:rsidR="00F63E75" w:rsidRPr="002306BF">
          <w:rPr>
            <w:rStyle w:val="Hypertextovodkaz"/>
            <w:rFonts w:cs="Arial"/>
            <w:noProof/>
            <w:sz w:val="22"/>
            <w:szCs w:val="22"/>
          </w:rPr>
          <w:t>k.lavickova@mulouny.cz</w:t>
        </w:r>
      </w:hyperlink>
      <w:r w:rsidR="00EC4398" w:rsidRPr="002306BF">
        <w:rPr>
          <w:rFonts w:cs="Arial"/>
          <w:noProof/>
          <w:color w:val="000000"/>
          <w:sz w:val="22"/>
          <w:szCs w:val="22"/>
        </w:rPr>
        <w:tab/>
        <w:t>tel.</w:t>
      </w:r>
      <w:r w:rsidRPr="002306BF">
        <w:rPr>
          <w:rFonts w:cs="Arial"/>
          <w:noProof/>
          <w:color w:val="000000"/>
          <w:sz w:val="22"/>
          <w:szCs w:val="22"/>
        </w:rPr>
        <w:t>:</w:t>
      </w:r>
      <w:r w:rsidR="00EC4398" w:rsidRPr="002306BF">
        <w:rPr>
          <w:rFonts w:cs="Arial"/>
          <w:noProof/>
          <w:color w:val="000000"/>
          <w:sz w:val="22"/>
          <w:szCs w:val="22"/>
        </w:rPr>
        <w:t xml:space="preserve"> </w:t>
      </w:r>
      <w:r w:rsidRPr="002306BF">
        <w:rPr>
          <w:rFonts w:cs="Arial"/>
          <w:noProof/>
          <w:color w:val="000000"/>
          <w:sz w:val="22"/>
          <w:szCs w:val="22"/>
        </w:rPr>
        <w:t xml:space="preserve"> </w:t>
      </w:r>
      <w:r w:rsidR="00EC4398" w:rsidRPr="002306BF">
        <w:rPr>
          <w:rFonts w:cs="Arial"/>
          <w:noProof/>
          <w:color w:val="000000"/>
          <w:sz w:val="22"/>
          <w:szCs w:val="22"/>
        </w:rPr>
        <w:t>415 621 110</w:t>
      </w:r>
    </w:p>
    <w:p w14:paraId="121CC639" w14:textId="19E69CFD" w:rsidR="00EC4398" w:rsidRPr="00EC4398" w:rsidRDefault="00EC4398" w:rsidP="00EC4398">
      <w:pPr>
        <w:tabs>
          <w:tab w:val="left" w:pos="2835"/>
          <w:tab w:val="left" w:pos="5812"/>
        </w:tabs>
        <w:jc w:val="both"/>
        <w:rPr>
          <w:rFonts w:cs="Arial"/>
          <w:noProof/>
          <w:color w:val="000000"/>
          <w:sz w:val="22"/>
          <w:szCs w:val="22"/>
        </w:rPr>
      </w:pPr>
      <w:r w:rsidRPr="00EC4398">
        <w:rPr>
          <w:rFonts w:cs="Arial"/>
          <w:noProof/>
          <w:color w:val="000000"/>
          <w:sz w:val="22"/>
          <w:szCs w:val="22"/>
        </w:rPr>
        <w:tab/>
        <w:t xml:space="preserve">   </w:t>
      </w:r>
      <w:r w:rsidRPr="00EC4398">
        <w:rPr>
          <w:rFonts w:cs="Arial"/>
          <w:noProof/>
          <w:color w:val="000000"/>
          <w:sz w:val="22"/>
          <w:szCs w:val="22"/>
        </w:rPr>
        <w:tab/>
        <w:t xml:space="preserve"> </w:t>
      </w:r>
      <w:r w:rsidRPr="00EC4398">
        <w:rPr>
          <w:rFonts w:cs="Arial"/>
          <w:noProof/>
          <w:color w:val="000000"/>
          <w:sz w:val="22"/>
          <w:szCs w:val="22"/>
        </w:rPr>
        <w:tab/>
      </w:r>
    </w:p>
    <w:p w14:paraId="74ED4129" w14:textId="77777777" w:rsidR="00EC4398" w:rsidRPr="00EC4398" w:rsidRDefault="00EC4398" w:rsidP="00EC4398">
      <w:pPr>
        <w:jc w:val="both"/>
        <w:rPr>
          <w:rFonts w:cs="Arial"/>
          <w:i/>
          <w:noProof/>
          <w:color w:val="000000"/>
          <w:sz w:val="22"/>
          <w:szCs w:val="22"/>
        </w:rPr>
      </w:pPr>
      <w:r w:rsidRPr="00EC4398">
        <w:rPr>
          <w:rFonts w:cs="Arial"/>
          <w:i/>
          <w:noProof/>
          <w:color w:val="000000"/>
          <w:sz w:val="22"/>
          <w:szCs w:val="22"/>
        </w:rPr>
        <w:t>(dále jen objednatel, zadavatel)</w:t>
      </w:r>
      <w:r w:rsidRPr="00EC4398">
        <w:rPr>
          <w:rFonts w:cs="Arial"/>
          <w:i/>
          <w:noProof/>
          <w:color w:val="000000"/>
          <w:sz w:val="22"/>
          <w:szCs w:val="22"/>
        </w:rPr>
        <w:tab/>
      </w:r>
      <w:r w:rsidRPr="00EC4398">
        <w:rPr>
          <w:rFonts w:cs="Arial"/>
          <w:i/>
          <w:noProof/>
          <w:color w:val="000000"/>
          <w:sz w:val="22"/>
          <w:szCs w:val="22"/>
        </w:rPr>
        <w:tab/>
      </w:r>
    </w:p>
    <w:p w14:paraId="4CE9B489" w14:textId="77777777" w:rsidR="00EC4398" w:rsidRPr="00EC4398" w:rsidRDefault="00EC4398" w:rsidP="00EC4398">
      <w:pPr>
        <w:spacing w:line="240" w:lineRule="auto"/>
        <w:rPr>
          <w:rFonts w:cs="Arial"/>
          <w:sz w:val="20"/>
        </w:rPr>
      </w:pPr>
    </w:p>
    <w:p w14:paraId="3CBFC250" w14:textId="77777777" w:rsidR="00EC4398" w:rsidRPr="00EC4398" w:rsidRDefault="00EC4398" w:rsidP="00EC4398">
      <w:pPr>
        <w:tabs>
          <w:tab w:val="left" w:pos="2835"/>
        </w:tabs>
        <w:spacing w:before="240"/>
        <w:jc w:val="both"/>
        <w:rPr>
          <w:rFonts w:eastAsia="Times New Roman" w:cs="Arial"/>
          <w:color w:val="000000"/>
          <w:sz w:val="22"/>
          <w:szCs w:val="22"/>
        </w:rPr>
      </w:pPr>
      <w:r w:rsidRPr="00EC4398">
        <w:rPr>
          <w:rFonts w:eastAsia="Times New Roman" w:cs="Arial"/>
          <w:color w:val="000000"/>
          <w:sz w:val="22"/>
          <w:szCs w:val="22"/>
        </w:rPr>
        <w:t>a</w:t>
      </w:r>
    </w:p>
    <w:p w14:paraId="238E4909" w14:textId="77777777" w:rsidR="00EC4398" w:rsidRPr="00EC4398" w:rsidRDefault="00EC4398" w:rsidP="00EC4398">
      <w:pPr>
        <w:tabs>
          <w:tab w:val="left" w:pos="2835"/>
        </w:tabs>
        <w:spacing w:before="240"/>
        <w:jc w:val="both"/>
        <w:rPr>
          <w:rFonts w:ascii="Sylfaen" w:eastAsia="Times New Roman" w:hAnsi="Sylfaen" w:cs="Arial"/>
          <w:b/>
          <w:color w:val="000000"/>
          <w:sz w:val="22"/>
          <w:szCs w:val="22"/>
        </w:rPr>
      </w:pPr>
      <w:r w:rsidRPr="00EC4398">
        <w:rPr>
          <w:rFonts w:eastAsia="Times New Roman" w:cs="Arial"/>
          <w:b/>
          <w:color w:val="000000"/>
          <w:sz w:val="22"/>
          <w:szCs w:val="22"/>
        </w:rPr>
        <w:t>Zhotovitel:</w:t>
      </w:r>
      <w:r w:rsidRPr="00EC4398">
        <w:rPr>
          <w:rFonts w:eastAsia="Times New Roman" w:cs="Arial"/>
          <w:b/>
          <w:color w:val="000000"/>
          <w:sz w:val="22"/>
          <w:szCs w:val="22"/>
        </w:rPr>
        <w:tab/>
        <w:t>……………………………………………..</w:t>
      </w:r>
      <w:r w:rsidRPr="00EC4398">
        <w:rPr>
          <w:rFonts w:eastAsia="Times New Roman" w:cs="Arial"/>
          <w:b/>
          <w:color w:val="000000"/>
          <w:sz w:val="22"/>
          <w:szCs w:val="22"/>
        </w:rPr>
        <w:tab/>
      </w:r>
    </w:p>
    <w:p w14:paraId="2494AD2C" w14:textId="77777777" w:rsidR="00EC4398" w:rsidRPr="00EC4398" w:rsidRDefault="00EC4398" w:rsidP="00EC4398">
      <w:pPr>
        <w:tabs>
          <w:tab w:val="left" w:pos="2835"/>
        </w:tabs>
        <w:jc w:val="both"/>
        <w:rPr>
          <w:rFonts w:eastAsia="Times New Roman" w:cs="Arial"/>
          <w:color w:val="000000"/>
          <w:sz w:val="22"/>
          <w:szCs w:val="22"/>
        </w:rPr>
      </w:pPr>
      <w:r w:rsidRPr="00EC4398">
        <w:rPr>
          <w:rFonts w:eastAsia="Times New Roman" w:cs="Arial"/>
          <w:color w:val="000000"/>
          <w:sz w:val="22"/>
          <w:szCs w:val="22"/>
        </w:rPr>
        <w:t>Sídlo:</w:t>
      </w:r>
      <w:r w:rsidRPr="00EC4398">
        <w:rPr>
          <w:rFonts w:eastAsia="Times New Roman" w:cs="Arial"/>
          <w:color w:val="000000"/>
          <w:sz w:val="22"/>
          <w:szCs w:val="22"/>
        </w:rPr>
        <w:tab/>
        <w:t>……………………………………………..</w:t>
      </w:r>
    </w:p>
    <w:p w14:paraId="76C42EB9" w14:textId="77777777" w:rsidR="00EC4398" w:rsidRPr="00EC4398" w:rsidRDefault="00EC4398" w:rsidP="00EC4398">
      <w:pPr>
        <w:tabs>
          <w:tab w:val="left" w:pos="2835"/>
        </w:tabs>
        <w:jc w:val="both"/>
        <w:rPr>
          <w:rFonts w:eastAsia="Times New Roman" w:cs="Arial"/>
          <w:sz w:val="22"/>
          <w:szCs w:val="22"/>
        </w:rPr>
      </w:pPr>
      <w:r w:rsidRPr="00EC4398">
        <w:rPr>
          <w:rFonts w:eastAsia="Times New Roman" w:cs="Arial"/>
          <w:sz w:val="22"/>
          <w:szCs w:val="22"/>
        </w:rPr>
        <w:t xml:space="preserve">Zastoupený:    </w:t>
      </w:r>
      <w:r w:rsidRPr="00EC4398">
        <w:rPr>
          <w:rFonts w:eastAsia="Times New Roman" w:cs="Arial"/>
          <w:sz w:val="22"/>
          <w:szCs w:val="22"/>
        </w:rPr>
        <w:tab/>
        <w:t>……………………………………………..</w:t>
      </w:r>
    </w:p>
    <w:p w14:paraId="5F4162D2" w14:textId="77777777" w:rsidR="00EC4398" w:rsidRPr="00EC4398" w:rsidRDefault="00EC4398" w:rsidP="00EC4398">
      <w:pPr>
        <w:tabs>
          <w:tab w:val="left" w:pos="2835"/>
          <w:tab w:val="left" w:pos="2880"/>
        </w:tabs>
        <w:jc w:val="both"/>
        <w:rPr>
          <w:rFonts w:eastAsia="Times New Roman" w:cs="Arial"/>
          <w:color w:val="000000"/>
          <w:sz w:val="22"/>
          <w:szCs w:val="22"/>
        </w:rPr>
      </w:pPr>
      <w:r w:rsidRPr="00EC4398">
        <w:rPr>
          <w:rFonts w:eastAsia="Times New Roman" w:cs="Arial"/>
          <w:color w:val="000000"/>
          <w:sz w:val="22"/>
          <w:szCs w:val="22"/>
        </w:rPr>
        <w:t>IČO:</w:t>
      </w:r>
      <w:r w:rsidRPr="00EC4398">
        <w:rPr>
          <w:rFonts w:eastAsia="Times New Roman" w:cs="Arial"/>
          <w:color w:val="000000"/>
          <w:sz w:val="22"/>
          <w:szCs w:val="22"/>
        </w:rPr>
        <w:tab/>
        <w:t>……………………………………………..</w:t>
      </w:r>
    </w:p>
    <w:p w14:paraId="6A78F69E" w14:textId="77777777" w:rsidR="00EC4398" w:rsidRPr="00EC4398" w:rsidRDefault="00EC4398" w:rsidP="00EC4398">
      <w:pPr>
        <w:tabs>
          <w:tab w:val="left" w:pos="2835"/>
        </w:tabs>
        <w:jc w:val="both"/>
        <w:rPr>
          <w:rFonts w:eastAsia="Times New Roman" w:cs="Arial"/>
          <w:color w:val="000000"/>
          <w:sz w:val="22"/>
          <w:szCs w:val="22"/>
        </w:rPr>
      </w:pPr>
      <w:r w:rsidRPr="00EC4398">
        <w:rPr>
          <w:rFonts w:eastAsia="Times New Roman" w:cs="Arial"/>
          <w:color w:val="000000"/>
          <w:sz w:val="22"/>
          <w:szCs w:val="22"/>
        </w:rPr>
        <w:t>DIČ:</w:t>
      </w:r>
      <w:r w:rsidRPr="00EC4398">
        <w:rPr>
          <w:rFonts w:eastAsia="Times New Roman" w:cs="Arial"/>
          <w:color w:val="000000"/>
          <w:sz w:val="22"/>
          <w:szCs w:val="22"/>
        </w:rPr>
        <w:tab/>
        <w:t>……………………………………………..</w:t>
      </w:r>
    </w:p>
    <w:p w14:paraId="3D99ED8E" w14:textId="77777777" w:rsidR="00EC4398" w:rsidRPr="00EC4398" w:rsidRDefault="00EC4398" w:rsidP="00EC4398">
      <w:pPr>
        <w:tabs>
          <w:tab w:val="left" w:pos="2835"/>
        </w:tabs>
        <w:jc w:val="both"/>
        <w:rPr>
          <w:rFonts w:eastAsia="Times New Roman" w:cs="Arial"/>
          <w:sz w:val="22"/>
          <w:szCs w:val="22"/>
        </w:rPr>
      </w:pPr>
      <w:r w:rsidRPr="00EC4398">
        <w:rPr>
          <w:rFonts w:eastAsia="Times New Roman" w:cs="Arial"/>
          <w:sz w:val="22"/>
          <w:szCs w:val="22"/>
        </w:rPr>
        <w:t>Registrace:</w:t>
      </w:r>
      <w:r w:rsidRPr="00EC4398">
        <w:rPr>
          <w:rFonts w:eastAsia="Times New Roman" w:cs="Arial"/>
          <w:sz w:val="22"/>
          <w:szCs w:val="22"/>
        </w:rPr>
        <w:tab/>
        <w:t>……………………………………………..</w:t>
      </w:r>
    </w:p>
    <w:p w14:paraId="553B387A" w14:textId="77777777" w:rsidR="00EC4398" w:rsidRPr="00EC4398" w:rsidRDefault="00EC4398" w:rsidP="00EC4398">
      <w:pPr>
        <w:tabs>
          <w:tab w:val="left" w:pos="2835"/>
        </w:tabs>
        <w:jc w:val="both"/>
        <w:rPr>
          <w:rFonts w:eastAsia="Times New Roman" w:cs="Arial"/>
          <w:color w:val="000000"/>
          <w:sz w:val="22"/>
          <w:szCs w:val="22"/>
        </w:rPr>
      </w:pPr>
      <w:r w:rsidRPr="00EC4398">
        <w:rPr>
          <w:rFonts w:eastAsia="Times New Roman" w:cs="Arial"/>
          <w:color w:val="000000"/>
          <w:sz w:val="22"/>
          <w:szCs w:val="22"/>
        </w:rPr>
        <w:t>Bankovní spojení:</w:t>
      </w:r>
      <w:r w:rsidRPr="00EC4398">
        <w:rPr>
          <w:rFonts w:eastAsia="Times New Roman" w:cs="Arial"/>
          <w:color w:val="000000"/>
          <w:sz w:val="22"/>
          <w:szCs w:val="22"/>
        </w:rPr>
        <w:tab/>
        <w:t>……………………………………………..</w:t>
      </w:r>
    </w:p>
    <w:p w14:paraId="5BF27CA1" w14:textId="77777777" w:rsidR="00EC4398" w:rsidRPr="00EC4398" w:rsidRDefault="00EC4398" w:rsidP="00EC4398">
      <w:pPr>
        <w:tabs>
          <w:tab w:val="left" w:pos="2880"/>
        </w:tabs>
        <w:jc w:val="both"/>
        <w:rPr>
          <w:rFonts w:eastAsia="Times New Roman" w:cs="Arial"/>
          <w:color w:val="000000"/>
          <w:sz w:val="22"/>
          <w:szCs w:val="22"/>
        </w:rPr>
      </w:pPr>
      <w:r w:rsidRPr="00EC4398">
        <w:rPr>
          <w:rFonts w:eastAsia="Times New Roman" w:cs="Arial"/>
          <w:color w:val="000000"/>
          <w:sz w:val="22"/>
          <w:szCs w:val="22"/>
        </w:rPr>
        <w:t>Číslo účtu:</w:t>
      </w:r>
      <w:r w:rsidRPr="00EC4398">
        <w:rPr>
          <w:rFonts w:eastAsia="Times New Roman" w:cs="Arial"/>
          <w:color w:val="000000"/>
          <w:sz w:val="22"/>
          <w:szCs w:val="22"/>
        </w:rPr>
        <w:tab/>
        <w:t>…………………………………………….</w:t>
      </w:r>
    </w:p>
    <w:p w14:paraId="00A4244E" w14:textId="77777777" w:rsidR="00EC4398" w:rsidRPr="00EC4398" w:rsidRDefault="00EC4398" w:rsidP="00EC4398">
      <w:pPr>
        <w:jc w:val="both"/>
        <w:rPr>
          <w:rFonts w:eastAsia="Times New Roman" w:cs="Arial"/>
          <w:color w:val="000000"/>
          <w:sz w:val="22"/>
          <w:szCs w:val="22"/>
        </w:rPr>
      </w:pPr>
      <w:r w:rsidRPr="00EC4398">
        <w:rPr>
          <w:rFonts w:eastAsia="Times New Roman" w:cs="Arial"/>
          <w:color w:val="000000"/>
          <w:sz w:val="22"/>
          <w:szCs w:val="22"/>
        </w:rPr>
        <w:t>Osoby oprávněné k jednání ve věcech technických:</w:t>
      </w:r>
      <w:r w:rsidRPr="00EC4398">
        <w:rPr>
          <w:rFonts w:eastAsia="Times New Roman" w:cs="Arial"/>
          <w:color w:val="000000"/>
          <w:sz w:val="22"/>
          <w:szCs w:val="22"/>
        </w:rPr>
        <w:tab/>
        <w:t>………………………………………</w:t>
      </w:r>
    </w:p>
    <w:p w14:paraId="34116275" w14:textId="77777777" w:rsidR="00EC4398" w:rsidRPr="00EC4398" w:rsidRDefault="00EC4398" w:rsidP="00EC4398">
      <w:pPr>
        <w:jc w:val="both"/>
        <w:rPr>
          <w:rFonts w:eastAsia="Times New Roman" w:cs="Arial"/>
          <w:color w:val="000000"/>
          <w:sz w:val="22"/>
          <w:szCs w:val="22"/>
        </w:rPr>
      </w:pPr>
      <w:r w:rsidRPr="00EC4398">
        <w:rPr>
          <w:rFonts w:eastAsia="Times New Roman" w:cs="Arial"/>
          <w:color w:val="000000"/>
          <w:sz w:val="22"/>
          <w:szCs w:val="22"/>
        </w:rPr>
        <w:t>e-mail:</w:t>
      </w:r>
      <w:r w:rsidRPr="00EC4398">
        <w:rPr>
          <w:rFonts w:eastAsia="Times New Roman" w:cs="Arial"/>
          <w:color w:val="000000"/>
          <w:sz w:val="22"/>
          <w:szCs w:val="22"/>
        </w:rPr>
        <w:tab/>
        <w:t>……………………….</w:t>
      </w:r>
      <w:r w:rsidRPr="00EC4398">
        <w:rPr>
          <w:rFonts w:eastAsia="Times New Roman" w:cs="Arial"/>
          <w:color w:val="000000"/>
          <w:sz w:val="22"/>
          <w:szCs w:val="22"/>
        </w:rPr>
        <w:tab/>
      </w:r>
      <w:r w:rsidRPr="00EC4398">
        <w:rPr>
          <w:rFonts w:eastAsia="Times New Roman" w:cs="Arial"/>
          <w:color w:val="000000"/>
          <w:sz w:val="22"/>
          <w:szCs w:val="22"/>
        </w:rPr>
        <w:tab/>
      </w:r>
      <w:r w:rsidRPr="00EC4398">
        <w:rPr>
          <w:rFonts w:eastAsia="Times New Roman" w:cs="Arial"/>
          <w:color w:val="000000"/>
          <w:sz w:val="22"/>
          <w:szCs w:val="22"/>
        </w:rPr>
        <w:tab/>
        <w:t>tel.: …………………………………………………..</w:t>
      </w:r>
    </w:p>
    <w:p w14:paraId="19FAFD19" w14:textId="77777777" w:rsidR="00EC4398" w:rsidRPr="00EC4398" w:rsidRDefault="00EC4398" w:rsidP="00EC4398">
      <w:pPr>
        <w:jc w:val="both"/>
        <w:rPr>
          <w:rFonts w:eastAsia="Times New Roman" w:cs="Arial"/>
          <w:i/>
          <w:color w:val="000000"/>
          <w:sz w:val="22"/>
          <w:szCs w:val="22"/>
        </w:rPr>
      </w:pPr>
      <w:r w:rsidRPr="00EC4398">
        <w:rPr>
          <w:rFonts w:eastAsia="Times New Roman" w:cs="Arial"/>
          <w:i/>
          <w:color w:val="000000"/>
          <w:sz w:val="22"/>
          <w:szCs w:val="22"/>
        </w:rPr>
        <w:t>(dále jen zhotovitel)</w:t>
      </w:r>
    </w:p>
    <w:p w14:paraId="4CCC57D9" w14:textId="77777777" w:rsidR="00EC4398" w:rsidRPr="00EC4398" w:rsidRDefault="00EC4398" w:rsidP="00EC4398">
      <w:pPr>
        <w:widowControl/>
        <w:spacing w:line="280" w:lineRule="atLeast"/>
        <w:rPr>
          <w:rFonts w:eastAsia="Times New Roman" w:cs="Arial"/>
          <w:sz w:val="22"/>
          <w:szCs w:val="22"/>
        </w:rPr>
      </w:pPr>
    </w:p>
    <w:p w14:paraId="56530506" w14:textId="3881982E" w:rsidR="00EC4398" w:rsidRPr="00EC4398" w:rsidRDefault="00EC4398" w:rsidP="00EC4398">
      <w:pPr>
        <w:spacing w:line="240" w:lineRule="auto"/>
        <w:jc w:val="both"/>
        <w:rPr>
          <w:rFonts w:eastAsia="Times New Roman" w:cs="Arial"/>
          <w:b/>
          <w:bCs/>
          <w:snapToGrid w:val="0"/>
          <w:sz w:val="22"/>
          <w:szCs w:val="22"/>
        </w:rPr>
      </w:pPr>
      <w:r w:rsidRPr="00EC4398">
        <w:rPr>
          <w:rFonts w:eastAsia="Times New Roman" w:cs="Arial"/>
          <w:bCs/>
          <w:snapToGrid w:val="0"/>
          <w:sz w:val="22"/>
          <w:szCs w:val="22"/>
        </w:rPr>
        <w:t xml:space="preserve">uzavírají níže uvedeného dne, měsíce a roku tuto smlouvu </w:t>
      </w:r>
      <w:r w:rsidR="0057103E">
        <w:rPr>
          <w:rFonts w:eastAsia="Times New Roman" w:cs="Arial"/>
          <w:bCs/>
          <w:snapToGrid w:val="0"/>
          <w:sz w:val="22"/>
          <w:szCs w:val="22"/>
        </w:rPr>
        <w:t>o dílo</w:t>
      </w:r>
      <w:r w:rsidR="002A2A20">
        <w:rPr>
          <w:rFonts w:eastAsia="Times New Roman" w:cs="Arial"/>
          <w:bCs/>
          <w:snapToGrid w:val="0"/>
          <w:sz w:val="22"/>
          <w:szCs w:val="22"/>
        </w:rPr>
        <w:t xml:space="preserve"> na akci</w:t>
      </w:r>
      <w:r w:rsidRPr="00EC4398">
        <w:rPr>
          <w:rFonts w:eastAsia="Times New Roman" w:cs="Arial"/>
          <w:bCs/>
          <w:snapToGrid w:val="0"/>
          <w:sz w:val="22"/>
          <w:szCs w:val="22"/>
        </w:rPr>
        <w:t xml:space="preserve">: </w:t>
      </w:r>
      <w:r w:rsidR="007B566F">
        <w:rPr>
          <w:rFonts w:eastAsia="Times New Roman" w:cs="Arial"/>
          <w:b/>
          <w:bCs/>
          <w:snapToGrid w:val="0"/>
          <w:sz w:val="22"/>
          <w:szCs w:val="22"/>
        </w:rPr>
        <w:t>„Revitalizace zeleně v parčíku U Pramenu</w:t>
      </w:r>
      <w:r w:rsidR="00F63E75">
        <w:rPr>
          <w:rFonts w:eastAsia="Times New Roman" w:cs="Arial"/>
          <w:b/>
          <w:bCs/>
          <w:snapToGrid w:val="0"/>
          <w:sz w:val="22"/>
          <w:szCs w:val="22"/>
        </w:rPr>
        <w:t xml:space="preserve"> v Lounech</w:t>
      </w:r>
      <w:r w:rsidRPr="00EC4398">
        <w:rPr>
          <w:rFonts w:eastAsia="Times New Roman" w:cs="Arial"/>
          <w:b/>
          <w:bCs/>
          <w:snapToGrid w:val="0"/>
          <w:sz w:val="22"/>
          <w:szCs w:val="22"/>
        </w:rPr>
        <w:t>“</w:t>
      </w:r>
      <w:r w:rsidRPr="00DD249E">
        <w:rPr>
          <w:rFonts w:eastAsia="Times New Roman" w:cs="Arial"/>
          <w:bCs/>
          <w:snapToGrid w:val="0"/>
          <w:sz w:val="22"/>
          <w:szCs w:val="22"/>
        </w:rPr>
        <w:t>.</w:t>
      </w:r>
    </w:p>
    <w:p w14:paraId="49F4899A" w14:textId="77777777" w:rsidR="00EC4398" w:rsidRPr="00EC4398" w:rsidRDefault="00EC4398" w:rsidP="00EC4398">
      <w:pPr>
        <w:spacing w:line="240" w:lineRule="auto"/>
        <w:rPr>
          <w:rFonts w:eastAsia="Times New Roman" w:cs="Arial"/>
          <w:b/>
          <w:bCs/>
          <w:snapToGrid w:val="0"/>
          <w:sz w:val="22"/>
          <w:szCs w:val="22"/>
        </w:rPr>
      </w:pPr>
    </w:p>
    <w:p w14:paraId="454FAB4B" w14:textId="77777777" w:rsidR="00367797" w:rsidRDefault="00367797" w:rsidP="0015001A">
      <w:pPr>
        <w:spacing w:line="240" w:lineRule="auto"/>
        <w:jc w:val="both"/>
        <w:rPr>
          <w:rFonts w:cs="Arial"/>
          <w:sz w:val="22"/>
          <w:szCs w:val="22"/>
        </w:rPr>
      </w:pPr>
    </w:p>
    <w:p w14:paraId="1C6B27A0" w14:textId="77777777" w:rsidR="008D21EF" w:rsidRDefault="008D21EF" w:rsidP="0015001A">
      <w:pPr>
        <w:spacing w:line="240" w:lineRule="auto"/>
        <w:jc w:val="both"/>
        <w:rPr>
          <w:rFonts w:cs="Arial"/>
          <w:sz w:val="22"/>
          <w:szCs w:val="22"/>
        </w:rPr>
      </w:pPr>
    </w:p>
    <w:p w14:paraId="55DBF49F" w14:textId="77777777" w:rsidR="00386FEF" w:rsidRDefault="00386FEF" w:rsidP="0015001A">
      <w:pPr>
        <w:spacing w:line="240" w:lineRule="auto"/>
        <w:jc w:val="both"/>
        <w:rPr>
          <w:rFonts w:cs="Arial"/>
          <w:sz w:val="22"/>
          <w:szCs w:val="22"/>
        </w:rPr>
      </w:pPr>
    </w:p>
    <w:p w14:paraId="72446D3F" w14:textId="77777777" w:rsidR="00917EC9" w:rsidRDefault="00917EC9" w:rsidP="0015001A">
      <w:pPr>
        <w:spacing w:line="240" w:lineRule="auto"/>
        <w:jc w:val="both"/>
        <w:rPr>
          <w:rFonts w:cs="Arial"/>
          <w:sz w:val="22"/>
          <w:szCs w:val="22"/>
        </w:rPr>
      </w:pPr>
    </w:p>
    <w:p w14:paraId="462002E5" w14:textId="28A0D468" w:rsidR="00DD249E" w:rsidRDefault="00DD249E" w:rsidP="0015001A">
      <w:pPr>
        <w:spacing w:line="240" w:lineRule="auto"/>
        <w:jc w:val="both"/>
        <w:rPr>
          <w:rFonts w:cs="Arial"/>
          <w:sz w:val="22"/>
          <w:szCs w:val="22"/>
        </w:rPr>
      </w:pPr>
    </w:p>
    <w:p w14:paraId="3D014F95" w14:textId="7656CAA3" w:rsidR="00EB11FE" w:rsidRDefault="00EB11FE" w:rsidP="0015001A">
      <w:pPr>
        <w:spacing w:line="240" w:lineRule="auto"/>
        <w:jc w:val="both"/>
        <w:rPr>
          <w:rFonts w:cs="Arial"/>
          <w:sz w:val="22"/>
          <w:szCs w:val="22"/>
        </w:rPr>
      </w:pPr>
    </w:p>
    <w:p w14:paraId="7AA8C24D" w14:textId="05A5CFFF" w:rsidR="00EB11FE" w:rsidRDefault="00EB11FE" w:rsidP="0015001A">
      <w:pPr>
        <w:spacing w:line="240" w:lineRule="auto"/>
        <w:jc w:val="both"/>
        <w:rPr>
          <w:rFonts w:cs="Arial"/>
          <w:sz w:val="22"/>
          <w:szCs w:val="22"/>
        </w:rPr>
      </w:pPr>
    </w:p>
    <w:p w14:paraId="45292BA6" w14:textId="77777777" w:rsidR="00EB11FE" w:rsidRDefault="00EB11FE" w:rsidP="0015001A">
      <w:pPr>
        <w:spacing w:line="240" w:lineRule="auto"/>
        <w:jc w:val="both"/>
        <w:rPr>
          <w:rFonts w:cs="Arial"/>
          <w:sz w:val="22"/>
          <w:szCs w:val="22"/>
        </w:rPr>
      </w:pPr>
    </w:p>
    <w:p w14:paraId="551BF284" w14:textId="77777777" w:rsidR="00032061" w:rsidRPr="00032061" w:rsidRDefault="00032061" w:rsidP="00072C2A">
      <w:pPr>
        <w:pStyle w:val="Normln0"/>
        <w:spacing w:before="240"/>
        <w:jc w:val="center"/>
        <w:outlineLvl w:val="0"/>
        <w:rPr>
          <w:rFonts w:cs="Arial"/>
          <w:b/>
          <w:color w:val="000000"/>
          <w:sz w:val="22"/>
          <w:szCs w:val="22"/>
        </w:rPr>
      </w:pPr>
      <w:r w:rsidRPr="00032061">
        <w:rPr>
          <w:rFonts w:cs="Arial"/>
          <w:b/>
          <w:color w:val="000000"/>
          <w:sz w:val="22"/>
          <w:szCs w:val="22"/>
        </w:rPr>
        <w:lastRenderedPageBreak/>
        <w:t xml:space="preserve">Čl. II                                                                                                                                                                         </w:t>
      </w:r>
    </w:p>
    <w:p w14:paraId="2C339E4D" w14:textId="77777777" w:rsidR="00032061" w:rsidRPr="001F021A" w:rsidRDefault="00032061" w:rsidP="00032061">
      <w:pPr>
        <w:pStyle w:val="Normln0"/>
        <w:spacing w:after="240"/>
        <w:jc w:val="center"/>
        <w:rPr>
          <w:rFonts w:cs="Arial"/>
          <w:b/>
          <w:color w:val="000000"/>
          <w:sz w:val="22"/>
          <w:szCs w:val="22"/>
          <w:u w:val="single"/>
        </w:rPr>
      </w:pPr>
      <w:r w:rsidRPr="001F021A">
        <w:rPr>
          <w:rFonts w:cs="Arial"/>
          <w:b/>
          <w:color w:val="000000"/>
          <w:sz w:val="22"/>
          <w:szCs w:val="22"/>
          <w:u w:val="single"/>
        </w:rPr>
        <w:t>Výchozí podklady a údaje</w:t>
      </w:r>
    </w:p>
    <w:p w14:paraId="534CBC79" w14:textId="5919BEE4" w:rsidR="00032061" w:rsidRDefault="00032061" w:rsidP="004F45E4">
      <w:pPr>
        <w:pStyle w:val="Normln0"/>
        <w:numPr>
          <w:ilvl w:val="0"/>
          <w:numId w:val="2"/>
        </w:numPr>
        <w:tabs>
          <w:tab w:val="left" w:pos="284"/>
        </w:tabs>
        <w:spacing w:after="120" w:line="240" w:lineRule="auto"/>
        <w:ind w:left="0" w:firstLine="0"/>
        <w:jc w:val="both"/>
        <w:rPr>
          <w:rFonts w:cs="Arial"/>
          <w:color w:val="000000"/>
          <w:sz w:val="22"/>
          <w:szCs w:val="22"/>
        </w:rPr>
      </w:pPr>
      <w:r w:rsidRPr="0037503C">
        <w:rPr>
          <w:rFonts w:cs="Arial"/>
          <w:color w:val="000000"/>
          <w:sz w:val="22"/>
          <w:szCs w:val="22"/>
        </w:rPr>
        <w:t xml:space="preserve">Podkladem pro uzavření této smlouvy je </w:t>
      </w:r>
      <w:r>
        <w:rPr>
          <w:rFonts w:cs="Arial"/>
          <w:color w:val="000000"/>
          <w:sz w:val="22"/>
          <w:szCs w:val="22"/>
        </w:rPr>
        <w:t xml:space="preserve">zadávací dokumentace </w:t>
      </w:r>
      <w:r w:rsidR="00EB11FE">
        <w:rPr>
          <w:rFonts w:cs="Arial"/>
          <w:color w:val="000000"/>
          <w:sz w:val="22"/>
          <w:szCs w:val="22"/>
        </w:rPr>
        <w:t xml:space="preserve">objednatele </w:t>
      </w:r>
      <w:r w:rsidRPr="0037503C">
        <w:rPr>
          <w:rFonts w:cs="Arial"/>
          <w:color w:val="000000"/>
          <w:sz w:val="22"/>
          <w:szCs w:val="22"/>
        </w:rPr>
        <w:t>ze </w:t>
      </w:r>
      <w:r w:rsidRPr="00441623">
        <w:rPr>
          <w:rFonts w:cs="Arial"/>
          <w:color w:val="000000"/>
          <w:sz w:val="22"/>
          <w:szCs w:val="22"/>
        </w:rPr>
        <w:t>dne</w:t>
      </w:r>
      <w:r w:rsidR="006E4913" w:rsidRPr="00441623">
        <w:rPr>
          <w:rFonts w:cs="Arial"/>
          <w:color w:val="000000"/>
          <w:sz w:val="22"/>
          <w:szCs w:val="22"/>
        </w:rPr>
        <w:t xml:space="preserve"> </w:t>
      </w:r>
      <w:r w:rsidR="003B45AF" w:rsidRPr="003B45AF">
        <w:rPr>
          <w:rFonts w:cs="Arial"/>
          <w:color w:val="000000"/>
          <w:sz w:val="22"/>
          <w:szCs w:val="22"/>
        </w:rPr>
        <w:t>24</w:t>
      </w:r>
      <w:r w:rsidR="00593915" w:rsidRPr="003B45AF">
        <w:rPr>
          <w:rFonts w:cs="Arial"/>
          <w:color w:val="000000"/>
          <w:sz w:val="22"/>
          <w:szCs w:val="22"/>
        </w:rPr>
        <w:t>.06</w:t>
      </w:r>
      <w:r w:rsidR="007B566F" w:rsidRPr="003B45AF">
        <w:rPr>
          <w:rFonts w:cs="Arial"/>
          <w:color w:val="000000"/>
          <w:sz w:val="22"/>
          <w:szCs w:val="22"/>
        </w:rPr>
        <w:t>.2025</w:t>
      </w:r>
      <w:r w:rsidR="00917A4E" w:rsidRPr="003B45AF">
        <w:rPr>
          <w:rFonts w:cs="Arial"/>
          <w:color w:val="000000"/>
          <w:sz w:val="22"/>
          <w:szCs w:val="22"/>
        </w:rPr>
        <w:t xml:space="preserve">, </w:t>
      </w:r>
      <w:r w:rsidR="00B761A6" w:rsidRPr="003B45AF">
        <w:rPr>
          <w:rFonts w:cs="Arial"/>
          <w:color w:val="000000"/>
          <w:sz w:val="22"/>
          <w:szCs w:val="22"/>
        </w:rPr>
        <w:t xml:space="preserve">ve znění případných doplnění v průběhu </w:t>
      </w:r>
      <w:r w:rsidR="00F71F73" w:rsidRPr="003B45AF">
        <w:rPr>
          <w:rFonts w:cs="Arial"/>
          <w:color w:val="000000"/>
          <w:sz w:val="22"/>
          <w:szCs w:val="22"/>
        </w:rPr>
        <w:t xml:space="preserve">zadávacího </w:t>
      </w:r>
      <w:r w:rsidR="00B761A6" w:rsidRPr="003B45AF">
        <w:rPr>
          <w:rFonts w:cs="Arial"/>
          <w:color w:val="000000"/>
          <w:sz w:val="22"/>
          <w:szCs w:val="22"/>
        </w:rPr>
        <w:t>řízení</w:t>
      </w:r>
      <w:r w:rsidR="00864F7D" w:rsidRPr="003B45AF">
        <w:rPr>
          <w:rFonts w:cs="Arial"/>
          <w:color w:val="000000"/>
          <w:sz w:val="22"/>
          <w:szCs w:val="22"/>
        </w:rPr>
        <w:t xml:space="preserve"> dle zákona č.</w:t>
      </w:r>
      <w:r w:rsidR="00864F7D">
        <w:rPr>
          <w:rFonts w:cs="Arial"/>
          <w:color w:val="000000"/>
          <w:sz w:val="22"/>
          <w:szCs w:val="22"/>
        </w:rPr>
        <w:t xml:space="preserve"> 134/2016 Sb., o zadávání veřejných zakázek, v platném znění</w:t>
      </w:r>
      <w:r w:rsidR="00A72E99">
        <w:rPr>
          <w:rFonts w:cs="Arial"/>
          <w:color w:val="000000"/>
          <w:sz w:val="22"/>
          <w:szCs w:val="22"/>
        </w:rPr>
        <w:t xml:space="preserve"> (dále také ZZVZ)</w:t>
      </w:r>
      <w:r w:rsidR="00B761A6">
        <w:rPr>
          <w:rFonts w:cs="Arial"/>
          <w:color w:val="000000"/>
          <w:sz w:val="22"/>
          <w:szCs w:val="22"/>
        </w:rPr>
        <w:t xml:space="preserve">, </w:t>
      </w:r>
      <w:r w:rsidRPr="0037503C">
        <w:rPr>
          <w:rFonts w:cs="Arial"/>
          <w:color w:val="000000"/>
          <w:sz w:val="22"/>
          <w:szCs w:val="22"/>
        </w:rPr>
        <w:t>jejíž podmínky byly zapracovány do nabídky zhotovitele</w:t>
      </w:r>
      <w:r w:rsidR="006E4913">
        <w:rPr>
          <w:rFonts w:cs="Arial"/>
          <w:color w:val="000000"/>
          <w:sz w:val="22"/>
          <w:szCs w:val="22"/>
        </w:rPr>
        <w:t xml:space="preserve"> </w:t>
      </w:r>
      <w:r w:rsidRPr="0037503C">
        <w:rPr>
          <w:rFonts w:cs="Arial"/>
          <w:color w:val="000000"/>
          <w:sz w:val="22"/>
          <w:szCs w:val="22"/>
        </w:rPr>
        <w:t xml:space="preserve">ze dne </w:t>
      </w:r>
      <w:r w:rsidR="00B55E38">
        <w:rPr>
          <w:rFonts w:cs="Arial"/>
          <w:color w:val="000000"/>
          <w:sz w:val="22"/>
          <w:szCs w:val="22"/>
        </w:rPr>
        <w:t>…………….</w:t>
      </w:r>
      <w:r w:rsidR="00A36DF2">
        <w:rPr>
          <w:rFonts w:cs="Arial"/>
          <w:color w:val="000000"/>
          <w:sz w:val="22"/>
          <w:szCs w:val="22"/>
        </w:rPr>
        <w:t>.</w:t>
      </w:r>
      <w:r w:rsidR="00B761A6">
        <w:rPr>
          <w:rFonts w:cs="Arial"/>
          <w:color w:val="000000"/>
          <w:sz w:val="22"/>
          <w:szCs w:val="22"/>
        </w:rPr>
        <w:t xml:space="preserve"> Výše uvedená nabídka a zadávací dokumentace se stávají okamžikem uzavření této smlouvy pro smluvní strany závazné.</w:t>
      </w:r>
    </w:p>
    <w:p w14:paraId="41E75941" w14:textId="77777777" w:rsidR="006E4913" w:rsidRDefault="006E4913" w:rsidP="00D1755C">
      <w:pPr>
        <w:pStyle w:val="Normln0"/>
        <w:spacing w:line="240" w:lineRule="auto"/>
        <w:jc w:val="both"/>
        <w:rPr>
          <w:rFonts w:cs="Arial"/>
          <w:color w:val="000000"/>
          <w:sz w:val="22"/>
          <w:szCs w:val="22"/>
        </w:rPr>
      </w:pPr>
    </w:p>
    <w:p w14:paraId="6357F0A5" w14:textId="77777777" w:rsidR="00032061" w:rsidRDefault="00032061" w:rsidP="00EB11FE">
      <w:pPr>
        <w:pStyle w:val="Normln0"/>
        <w:numPr>
          <w:ilvl w:val="0"/>
          <w:numId w:val="2"/>
        </w:numPr>
        <w:spacing w:line="240" w:lineRule="auto"/>
        <w:ind w:left="0" w:firstLine="0"/>
        <w:jc w:val="both"/>
        <w:rPr>
          <w:rFonts w:cs="Arial"/>
          <w:color w:val="000000"/>
          <w:sz w:val="22"/>
          <w:szCs w:val="22"/>
        </w:rPr>
      </w:pPr>
      <w:r w:rsidRPr="0037503C">
        <w:rPr>
          <w:rFonts w:cs="Arial"/>
          <w:color w:val="000000"/>
          <w:sz w:val="22"/>
          <w:szCs w:val="22"/>
        </w:rPr>
        <w:t>Výchozí údaje:</w:t>
      </w:r>
    </w:p>
    <w:p w14:paraId="3FB7E892" w14:textId="63EADB74" w:rsidR="00032061" w:rsidRPr="00B44984" w:rsidRDefault="00DB4667" w:rsidP="00864F7D">
      <w:pPr>
        <w:pStyle w:val="Normln0"/>
        <w:tabs>
          <w:tab w:val="left" w:pos="600"/>
          <w:tab w:val="left" w:pos="1200"/>
          <w:tab w:val="left" w:pos="2268"/>
        </w:tabs>
        <w:spacing w:line="240" w:lineRule="auto"/>
        <w:jc w:val="both"/>
        <w:outlineLvl w:val="0"/>
        <w:rPr>
          <w:rFonts w:cs="Arial"/>
          <w:b/>
          <w:color w:val="000000"/>
          <w:sz w:val="22"/>
          <w:szCs w:val="22"/>
        </w:rPr>
      </w:pPr>
      <w:r>
        <w:rPr>
          <w:rFonts w:cs="Arial"/>
          <w:color w:val="000000"/>
          <w:sz w:val="22"/>
          <w:szCs w:val="22"/>
        </w:rPr>
        <w:t>2.1.</w:t>
      </w:r>
      <w:r>
        <w:rPr>
          <w:rFonts w:cs="Arial"/>
          <w:color w:val="000000"/>
          <w:sz w:val="22"/>
          <w:szCs w:val="22"/>
        </w:rPr>
        <w:tab/>
      </w:r>
      <w:r w:rsidR="00032061">
        <w:rPr>
          <w:rFonts w:cs="Arial"/>
          <w:color w:val="000000"/>
          <w:sz w:val="22"/>
          <w:szCs w:val="22"/>
        </w:rPr>
        <w:t>Název:</w:t>
      </w:r>
      <w:r w:rsidR="00386FEF">
        <w:rPr>
          <w:rFonts w:cs="Arial"/>
          <w:color w:val="000000"/>
          <w:sz w:val="22"/>
          <w:szCs w:val="22"/>
        </w:rPr>
        <w:t xml:space="preserve">     </w:t>
      </w:r>
      <w:r w:rsidR="00386FEF">
        <w:rPr>
          <w:rFonts w:cs="Arial"/>
          <w:color w:val="000000"/>
          <w:sz w:val="22"/>
          <w:szCs w:val="22"/>
        </w:rPr>
        <w:tab/>
      </w:r>
      <w:r w:rsidR="00032061" w:rsidRPr="00B311B5">
        <w:rPr>
          <w:rFonts w:cs="Arial"/>
          <w:b/>
          <w:color w:val="000000"/>
          <w:sz w:val="22"/>
          <w:szCs w:val="22"/>
        </w:rPr>
        <w:t>„</w:t>
      </w:r>
      <w:r w:rsidR="007B566F">
        <w:rPr>
          <w:rFonts w:cs="Arial"/>
          <w:b/>
          <w:color w:val="000000"/>
          <w:sz w:val="22"/>
          <w:szCs w:val="22"/>
        </w:rPr>
        <w:t>Revitalizace zeleně v parčíku U Pramenu v Lounech</w:t>
      </w:r>
      <w:r w:rsidR="00032061" w:rsidRPr="00B311B5">
        <w:rPr>
          <w:rFonts w:cs="Arial"/>
          <w:b/>
          <w:color w:val="000000"/>
          <w:sz w:val="22"/>
          <w:szCs w:val="22"/>
        </w:rPr>
        <w:t>“</w:t>
      </w:r>
    </w:p>
    <w:p w14:paraId="0D6201D5" w14:textId="0971EED0" w:rsidR="00032061" w:rsidRPr="00426D33" w:rsidRDefault="00DB4667" w:rsidP="00864F7D">
      <w:pPr>
        <w:pStyle w:val="Normln0"/>
        <w:tabs>
          <w:tab w:val="left" w:pos="600"/>
          <w:tab w:val="left" w:pos="1200"/>
          <w:tab w:val="left" w:pos="1440"/>
        </w:tabs>
        <w:spacing w:line="240" w:lineRule="auto"/>
        <w:ind w:left="2268" w:hanging="2268"/>
        <w:jc w:val="both"/>
        <w:rPr>
          <w:rFonts w:cs="Arial"/>
          <w:color w:val="FF0000"/>
          <w:sz w:val="22"/>
          <w:szCs w:val="22"/>
        </w:rPr>
      </w:pPr>
      <w:r>
        <w:rPr>
          <w:rFonts w:cs="Arial"/>
          <w:color w:val="000000"/>
          <w:sz w:val="22"/>
          <w:szCs w:val="22"/>
        </w:rPr>
        <w:t>2.2.</w:t>
      </w:r>
      <w:r>
        <w:rPr>
          <w:rFonts w:cs="Arial"/>
          <w:color w:val="000000"/>
          <w:sz w:val="22"/>
          <w:szCs w:val="22"/>
        </w:rPr>
        <w:tab/>
      </w:r>
      <w:r w:rsidR="00032061">
        <w:rPr>
          <w:rFonts w:cs="Arial"/>
          <w:color w:val="000000"/>
          <w:sz w:val="22"/>
          <w:szCs w:val="22"/>
        </w:rPr>
        <w:t>Místo</w:t>
      </w:r>
      <w:r w:rsidR="00A36DF2">
        <w:rPr>
          <w:rFonts w:cs="Arial"/>
          <w:color w:val="000000"/>
          <w:sz w:val="22"/>
          <w:szCs w:val="22"/>
        </w:rPr>
        <w:t>:</w:t>
      </w:r>
      <w:r w:rsidR="00A36DF2">
        <w:rPr>
          <w:rFonts w:cs="Arial"/>
          <w:color w:val="000000"/>
          <w:sz w:val="22"/>
          <w:szCs w:val="22"/>
        </w:rPr>
        <w:tab/>
      </w:r>
      <w:r>
        <w:rPr>
          <w:rFonts w:cs="Arial"/>
          <w:color w:val="000000"/>
          <w:sz w:val="22"/>
          <w:szCs w:val="22"/>
        </w:rPr>
        <w:tab/>
      </w:r>
      <w:r w:rsidR="00864F7D">
        <w:rPr>
          <w:rFonts w:cs="Arial"/>
          <w:color w:val="000000"/>
          <w:sz w:val="22"/>
          <w:szCs w:val="22"/>
        </w:rPr>
        <w:tab/>
      </w:r>
      <w:r w:rsidR="00B761A6">
        <w:rPr>
          <w:rFonts w:cs="Arial"/>
          <w:color w:val="000000"/>
          <w:sz w:val="22"/>
          <w:szCs w:val="22"/>
        </w:rPr>
        <w:t xml:space="preserve">k. ú. </w:t>
      </w:r>
      <w:r w:rsidR="00032061" w:rsidRPr="00032061">
        <w:rPr>
          <w:rFonts w:cs="Arial"/>
          <w:sz w:val="22"/>
          <w:szCs w:val="22"/>
        </w:rPr>
        <w:t>Louny</w:t>
      </w:r>
      <w:r w:rsidR="002A2A20">
        <w:rPr>
          <w:rFonts w:cs="Arial"/>
          <w:sz w:val="22"/>
          <w:szCs w:val="22"/>
        </w:rPr>
        <w:t xml:space="preserve">, </w:t>
      </w:r>
      <w:r w:rsidR="00F63E75">
        <w:rPr>
          <w:rFonts w:cs="Arial"/>
          <w:sz w:val="22"/>
          <w:szCs w:val="22"/>
        </w:rPr>
        <w:t>pozemky p. č</w:t>
      </w:r>
      <w:r w:rsidR="007B566F">
        <w:rPr>
          <w:rFonts w:cs="Arial"/>
          <w:sz w:val="22"/>
          <w:szCs w:val="22"/>
        </w:rPr>
        <w:t>.</w:t>
      </w:r>
      <w:r w:rsidR="00F63E75">
        <w:rPr>
          <w:rFonts w:cs="Arial"/>
          <w:sz w:val="22"/>
          <w:szCs w:val="22"/>
        </w:rPr>
        <w:t xml:space="preserve"> </w:t>
      </w:r>
      <w:r w:rsidR="007B566F" w:rsidRPr="007B566F">
        <w:rPr>
          <w:rFonts w:cs="Arial"/>
          <w:sz w:val="22"/>
          <w:szCs w:val="22"/>
        </w:rPr>
        <w:t>1941/1, 3376/16, 3376/2, 3376/47, 3376/51, 3376/52, 3376/53, 4987/499, 4987/500, 4987/501, 4987/512, 4987/582, 4987/587, 4987/601, 4987/936, 4987/939, 4987/960, 4987/961, 4987/962, 4987/963, 4987/964, 4987/965, 4987/966</w:t>
      </w:r>
      <w:r w:rsidR="002A2A20">
        <w:rPr>
          <w:rFonts w:cs="Arial"/>
          <w:sz w:val="22"/>
          <w:szCs w:val="22"/>
        </w:rPr>
        <w:t xml:space="preserve"> v </w:t>
      </w:r>
      <w:r w:rsidR="002A2A20" w:rsidRPr="006A1F56">
        <w:rPr>
          <w:rFonts w:cs="Arial"/>
          <w:sz w:val="22"/>
          <w:szCs w:val="22"/>
        </w:rPr>
        <w:t>k.</w:t>
      </w:r>
      <w:r w:rsidR="00864F7D">
        <w:rPr>
          <w:rFonts w:cs="Arial"/>
          <w:sz w:val="22"/>
          <w:szCs w:val="22"/>
        </w:rPr>
        <w:t xml:space="preserve"> </w:t>
      </w:r>
      <w:r w:rsidR="002A2A20" w:rsidRPr="006A1F56">
        <w:rPr>
          <w:rFonts w:cs="Arial"/>
          <w:sz w:val="22"/>
          <w:szCs w:val="22"/>
        </w:rPr>
        <w:t>ú. Louny</w:t>
      </w:r>
    </w:p>
    <w:p w14:paraId="03ED053A" w14:textId="77777777" w:rsidR="00F63E75" w:rsidRDefault="00DB4667" w:rsidP="00864F7D">
      <w:pPr>
        <w:pStyle w:val="Normln0"/>
        <w:tabs>
          <w:tab w:val="left" w:pos="600"/>
          <w:tab w:val="left" w:pos="1200"/>
          <w:tab w:val="left" w:pos="1260"/>
          <w:tab w:val="left" w:pos="2268"/>
          <w:tab w:val="left" w:pos="3960"/>
        </w:tabs>
        <w:spacing w:line="240" w:lineRule="auto"/>
        <w:ind w:left="2880" w:hanging="2880"/>
        <w:jc w:val="both"/>
        <w:rPr>
          <w:rFonts w:cs="Arial"/>
          <w:color w:val="000000"/>
          <w:sz w:val="22"/>
          <w:szCs w:val="22"/>
        </w:rPr>
      </w:pPr>
      <w:r>
        <w:rPr>
          <w:rFonts w:cs="Arial"/>
          <w:color w:val="000000"/>
          <w:sz w:val="22"/>
          <w:szCs w:val="22"/>
        </w:rPr>
        <w:t>2.3.</w:t>
      </w:r>
      <w:r>
        <w:rPr>
          <w:rFonts w:cs="Arial"/>
          <w:color w:val="000000"/>
          <w:sz w:val="22"/>
          <w:szCs w:val="22"/>
        </w:rPr>
        <w:tab/>
      </w:r>
      <w:r w:rsidR="00032061">
        <w:rPr>
          <w:rFonts w:cs="Arial"/>
          <w:color w:val="000000"/>
          <w:sz w:val="22"/>
          <w:szCs w:val="22"/>
        </w:rPr>
        <w:t>Termín:</w:t>
      </w:r>
      <w:r w:rsidR="00A36DF2">
        <w:rPr>
          <w:rFonts w:cs="Arial"/>
          <w:color w:val="000000"/>
          <w:sz w:val="22"/>
          <w:szCs w:val="22"/>
        </w:rPr>
        <w:tab/>
      </w:r>
    </w:p>
    <w:p w14:paraId="36EE2211" w14:textId="0C48F971" w:rsidR="00032061" w:rsidRPr="0005622B" w:rsidRDefault="00032061" w:rsidP="00864F7D">
      <w:pPr>
        <w:pStyle w:val="Normln0"/>
        <w:tabs>
          <w:tab w:val="left" w:pos="600"/>
          <w:tab w:val="left" w:pos="1200"/>
          <w:tab w:val="left" w:pos="1260"/>
          <w:tab w:val="left" w:pos="2268"/>
          <w:tab w:val="left" w:pos="3960"/>
        </w:tabs>
        <w:spacing w:line="240" w:lineRule="auto"/>
        <w:ind w:left="2880" w:hanging="2880"/>
        <w:jc w:val="both"/>
        <w:rPr>
          <w:rFonts w:cs="Arial"/>
          <w:i/>
          <w:color w:val="000000"/>
          <w:sz w:val="22"/>
          <w:szCs w:val="22"/>
        </w:rPr>
      </w:pPr>
      <w:r>
        <w:rPr>
          <w:rFonts w:cs="Arial"/>
          <w:color w:val="000000"/>
          <w:sz w:val="22"/>
          <w:szCs w:val="22"/>
        </w:rPr>
        <w:t>zahájení</w:t>
      </w:r>
      <w:r w:rsidR="00CE16DB">
        <w:rPr>
          <w:rFonts w:cs="Arial"/>
          <w:color w:val="000000"/>
          <w:sz w:val="22"/>
          <w:szCs w:val="22"/>
        </w:rPr>
        <w:t xml:space="preserve"> 1.</w:t>
      </w:r>
      <w:r w:rsidR="007B566F">
        <w:rPr>
          <w:rFonts w:cs="Arial"/>
          <w:color w:val="000000"/>
          <w:sz w:val="22"/>
          <w:szCs w:val="22"/>
        </w:rPr>
        <w:t xml:space="preserve"> </w:t>
      </w:r>
      <w:r w:rsidR="00CE16DB">
        <w:rPr>
          <w:rFonts w:cs="Arial"/>
          <w:color w:val="000000"/>
          <w:sz w:val="22"/>
          <w:szCs w:val="22"/>
        </w:rPr>
        <w:t>etapy</w:t>
      </w:r>
      <w:r>
        <w:rPr>
          <w:rFonts w:cs="Arial"/>
          <w:color w:val="000000"/>
          <w:sz w:val="22"/>
          <w:szCs w:val="22"/>
        </w:rPr>
        <w:t>:</w:t>
      </w:r>
      <w:r>
        <w:rPr>
          <w:rFonts w:cs="Arial"/>
          <w:color w:val="000000"/>
          <w:sz w:val="22"/>
          <w:szCs w:val="22"/>
        </w:rPr>
        <w:tab/>
      </w:r>
      <w:r w:rsidR="00C76E09">
        <w:rPr>
          <w:rFonts w:cs="Arial"/>
          <w:color w:val="000000"/>
          <w:sz w:val="22"/>
          <w:szCs w:val="22"/>
        </w:rPr>
        <w:tab/>
      </w:r>
      <w:r w:rsidR="00B761A6">
        <w:rPr>
          <w:rFonts w:cs="Arial"/>
          <w:b/>
          <w:color w:val="000000"/>
          <w:sz w:val="22"/>
          <w:szCs w:val="22"/>
        </w:rPr>
        <w:t>neprodleně po výzvě k zahájení plnění</w:t>
      </w:r>
    </w:p>
    <w:p w14:paraId="689DAF27" w14:textId="636C47C6" w:rsidR="00C76E09" w:rsidRPr="008128D6" w:rsidRDefault="00CE16DB" w:rsidP="00F63E75">
      <w:pPr>
        <w:pStyle w:val="Normln0"/>
        <w:tabs>
          <w:tab w:val="left" w:pos="1260"/>
          <w:tab w:val="left" w:pos="2268"/>
          <w:tab w:val="left" w:pos="3969"/>
        </w:tabs>
        <w:spacing w:line="240" w:lineRule="auto"/>
        <w:jc w:val="both"/>
        <w:rPr>
          <w:rFonts w:cs="Arial"/>
          <w:color w:val="000000"/>
          <w:sz w:val="22"/>
          <w:szCs w:val="22"/>
        </w:rPr>
      </w:pPr>
      <w:r>
        <w:rPr>
          <w:rFonts w:cs="Arial"/>
          <w:color w:val="000000"/>
          <w:sz w:val="22"/>
          <w:szCs w:val="22"/>
        </w:rPr>
        <w:t>u</w:t>
      </w:r>
      <w:r w:rsidR="00032061">
        <w:rPr>
          <w:rFonts w:cs="Arial"/>
          <w:color w:val="000000"/>
          <w:sz w:val="22"/>
          <w:szCs w:val="22"/>
        </w:rPr>
        <w:t>končení</w:t>
      </w:r>
      <w:r>
        <w:rPr>
          <w:rFonts w:cs="Arial"/>
          <w:color w:val="000000"/>
          <w:sz w:val="22"/>
          <w:szCs w:val="22"/>
        </w:rPr>
        <w:t xml:space="preserve"> </w:t>
      </w:r>
      <w:r w:rsidRPr="00C76E09">
        <w:rPr>
          <w:rFonts w:cs="Arial"/>
          <w:color w:val="000000"/>
          <w:sz w:val="22"/>
          <w:szCs w:val="22"/>
        </w:rPr>
        <w:t>1.</w:t>
      </w:r>
      <w:r w:rsidR="007B566F">
        <w:rPr>
          <w:rFonts w:cs="Arial"/>
          <w:color w:val="000000"/>
          <w:sz w:val="22"/>
          <w:szCs w:val="22"/>
        </w:rPr>
        <w:t xml:space="preserve"> </w:t>
      </w:r>
      <w:r w:rsidRPr="00C76E09">
        <w:rPr>
          <w:rFonts w:cs="Arial"/>
          <w:color w:val="000000"/>
          <w:sz w:val="22"/>
          <w:szCs w:val="22"/>
        </w:rPr>
        <w:t>etapy</w:t>
      </w:r>
      <w:r w:rsidR="00032061" w:rsidRPr="00C76E09">
        <w:rPr>
          <w:rFonts w:cs="Arial"/>
          <w:color w:val="000000"/>
          <w:sz w:val="22"/>
          <w:szCs w:val="22"/>
        </w:rPr>
        <w:t>:</w:t>
      </w:r>
      <w:r w:rsidR="00032061" w:rsidRPr="00C76E09">
        <w:rPr>
          <w:rFonts w:cs="Arial"/>
          <w:color w:val="000000"/>
          <w:sz w:val="22"/>
          <w:szCs w:val="22"/>
        </w:rPr>
        <w:tab/>
      </w:r>
      <w:r w:rsidR="00C76E09" w:rsidRPr="008E6125">
        <w:rPr>
          <w:rFonts w:cs="Arial"/>
          <w:color w:val="7B7B7B" w:themeColor="accent3" w:themeShade="BF"/>
          <w:sz w:val="22"/>
          <w:szCs w:val="22"/>
          <w:rPrChange w:id="0" w:author="Rulfová Iveta Ing." w:date="2025-07-21T13:05:00Z">
            <w:rPr>
              <w:rFonts w:cs="Arial"/>
              <w:color w:val="000000"/>
              <w:sz w:val="22"/>
              <w:szCs w:val="22"/>
            </w:rPr>
          </w:rPrChange>
        </w:rPr>
        <w:t xml:space="preserve">         </w:t>
      </w:r>
      <w:r w:rsidR="008128D6" w:rsidRPr="008E6125">
        <w:rPr>
          <w:rFonts w:cs="Arial"/>
          <w:color w:val="7B7B7B" w:themeColor="accent3" w:themeShade="BF"/>
          <w:sz w:val="22"/>
          <w:szCs w:val="22"/>
          <w:rPrChange w:id="1" w:author="Rulfová Iveta Ing." w:date="2025-07-21T13:05:00Z">
            <w:rPr>
              <w:rFonts w:cs="Arial"/>
              <w:color w:val="000000"/>
              <w:sz w:val="22"/>
              <w:szCs w:val="22"/>
            </w:rPr>
          </w:rPrChange>
        </w:rPr>
        <w:t>30.06.202</w:t>
      </w:r>
      <w:r w:rsidR="00094F81" w:rsidRPr="008E6125">
        <w:rPr>
          <w:rFonts w:cs="Arial"/>
          <w:color w:val="7B7B7B" w:themeColor="accent3" w:themeShade="BF"/>
          <w:sz w:val="22"/>
          <w:szCs w:val="22"/>
          <w:rPrChange w:id="2" w:author="Rulfová Iveta Ing." w:date="2025-07-21T13:05:00Z">
            <w:rPr>
              <w:rFonts w:cs="Arial"/>
              <w:color w:val="000000"/>
              <w:sz w:val="22"/>
              <w:szCs w:val="22"/>
            </w:rPr>
          </w:rPrChange>
        </w:rPr>
        <w:t>6</w:t>
      </w:r>
      <w:r w:rsidR="00022D50" w:rsidRPr="008E6125">
        <w:rPr>
          <w:rFonts w:cs="Arial"/>
          <w:color w:val="7B7B7B" w:themeColor="accent3" w:themeShade="BF"/>
          <w:sz w:val="22"/>
          <w:szCs w:val="22"/>
          <w:rPrChange w:id="3" w:author="Rulfová Iveta Ing." w:date="2025-07-21T13:05:00Z">
            <w:rPr>
              <w:rFonts w:cs="Arial"/>
              <w:color w:val="000000"/>
              <w:sz w:val="22"/>
              <w:szCs w:val="22"/>
            </w:rPr>
          </w:rPrChange>
        </w:rPr>
        <w:t xml:space="preserve"> </w:t>
      </w:r>
      <w:r w:rsidR="00022D50" w:rsidRPr="008128D6">
        <w:rPr>
          <w:rFonts w:cs="Arial"/>
          <w:color w:val="000000"/>
          <w:sz w:val="22"/>
          <w:szCs w:val="22"/>
        </w:rPr>
        <w:t>(termín pro předání díla bez vad a nedodělků)</w:t>
      </w:r>
      <w:r w:rsidR="00CB7A55" w:rsidRPr="008128D6">
        <w:rPr>
          <w:rFonts w:cs="Arial"/>
          <w:color w:val="000000"/>
          <w:sz w:val="22"/>
          <w:szCs w:val="22"/>
        </w:rPr>
        <w:t xml:space="preserve">, </w:t>
      </w:r>
    </w:p>
    <w:p w14:paraId="0455683A" w14:textId="0B3AA64D" w:rsidR="00CE16DB" w:rsidRPr="008128D6" w:rsidRDefault="00C76E09" w:rsidP="00F63E75">
      <w:pPr>
        <w:pStyle w:val="Normln0"/>
        <w:tabs>
          <w:tab w:val="left" w:pos="1260"/>
          <w:tab w:val="left" w:pos="2268"/>
          <w:tab w:val="left" w:pos="3969"/>
        </w:tabs>
        <w:spacing w:line="240" w:lineRule="auto"/>
        <w:jc w:val="both"/>
        <w:rPr>
          <w:rFonts w:cs="Arial"/>
          <w:color w:val="000000"/>
          <w:sz w:val="22"/>
          <w:szCs w:val="22"/>
        </w:rPr>
      </w:pPr>
      <w:r w:rsidRPr="008128D6">
        <w:rPr>
          <w:rFonts w:cs="Arial"/>
          <w:color w:val="000000"/>
          <w:sz w:val="22"/>
          <w:szCs w:val="22"/>
        </w:rPr>
        <w:t xml:space="preserve">                                             </w:t>
      </w:r>
    </w:p>
    <w:p w14:paraId="5B8C329D" w14:textId="5133BE99" w:rsidR="00CE16DB" w:rsidRPr="008128D6" w:rsidRDefault="007B566F" w:rsidP="00F63E75">
      <w:pPr>
        <w:pStyle w:val="Normln0"/>
        <w:tabs>
          <w:tab w:val="left" w:pos="1260"/>
          <w:tab w:val="left" w:pos="2268"/>
          <w:tab w:val="left" w:pos="3969"/>
        </w:tabs>
        <w:spacing w:line="240" w:lineRule="auto"/>
        <w:jc w:val="both"/>
        <w:rPr>
          <w:rFonts w:cs="Arial"/>
          <w:color w:val="000000"/>
          <w:sz w:val="22"/>
          <w:szCs w:val="22"/>
        </w:rPr>
      </w:pPr>
      <w:r w:rsidRPr="008128D6">
        <w:rPr>
          <w:rFonts w:cs="Arial"/>
          <w:color w:val="000000"/>
          <w:sz w:val="22"/>
          <w:szCs w:val="22"/>
        </w:rPr>
        <w:t>zahájení 2</w:t>
      </w:r>
      <w:r w:rsidR="00CE16DB" w:rsidRPr="008128D6">
        <w:rPr>
          <w:rFonts w:cs="Arial"/>
          <w:color w:val="000000"/>
          <w:sz w:val="22"/>
          <w:szCs w:val="22"/>
        </w:rPr>
        <w:t xml:space="preserve">. etapy: </w:t>
      </w:r>
      <w:r w:rsidR="00C76E09" w:rsidRPr="008128D6">
        <w:rPr>
          <w:rFonts w:cs="Arial"/>
          <w:color w:val="000000"/>
          <w:sz w:val="22"/>
          <w:szCs w:val="22"/>
        </w:rPr>
        <w:tab/>
        <w:t xml:space="preserve">          </w:t>
      </w:r>
      <w:r w:rsidR="00CE16DB" w:rsidRPr="008128D6">
        <w:rPr>
          <w:rFonts w:cs="Arial"/>
          <w:color w:val="000000"/>
          <w:sz w:val="22"/>
          <w:szCs w:val="22"/>
        </w:rPr>
        <w:t>neprodleně po ukončení 1</w:t>
      </w:r>
      <w:r w:rsidR="005B1177" w:rsidRPr="008128D6">
        <w:rPr>
          <w:rFonts w:cs="Arial"/>
          <w:color w:val="000000"/>
          <w:sz w:val="22"/>
          <w:szCs w:val="22"/>
        </w:rPr>
        <w:t>.</w:t>
      </w:r>
      <w:r w:rsidR="00CE16DB" w:rsidRPr="008128D6">
        <w:rPr>
          <w:rFonts w:cs="Arial"/>
          <w:color w:val="000000"/>
          <w:sz w:val="22"/>
          <w:szCs w:val="22"/>
        </w:rPr>
        <w:t xml:space="preserve"> etapy</w:t>
      </w:r>
    </w:p>
    <w:p w14:paraId="2C7E9E0F" w14:textId="5FE89593" w:rsidR="00032061" w:rsidRDefault="007B566F" w:rsidP="00C76E09">
      <w:pPr>
        <w:pStyle w:val="Normln0"/>
        <w:tabs>
          <w:tab w:val="left" w:pos="1260"/>
          <w:tab w:val="left" w:pos="2268"/>
          <w:tab w:val="left" w:pos="3969"/>
        </w:tabs>
        <w:spacing w:line="240" w:lineRule="auto"/>
        <w:jc w:val="both"/>
        <w:rPr>
          <w:rFonts w:cs="Arial"/>
          <w:color w:val="000000"/>
          <w:sz w:val="22"/>
          <w:szCs w:val="22"/>
        </w:rPr>
      </w:pPr>
      <w:r w:rsidRPr="008128D6">
        <w:rPr>
          <w:rFonts w:cs="Arial"/>
          <w:color w:val="000000"/>
          <w:sz w:val="22"/>
          <w:szCs w:val="22"/>
        </w:rPr>
        <w:t>ukončení 2</w:t>
      </w:r>
      <w:r w:rsidR="005B1177" w:rsidRPr="008128D6">
        <w:rPr>
          <w:rFonts w:cs="Arial"/>
          <w:color w:val="000000"/>
          <w:sz w:val="22"/>
          <w:szCs w:val="22"/>
        </w:rPr>
        <w:t>.</w:t>
      </w:r>
      <w:r w:rsidR="00CE16DB" w:rsidRPr="008128D6">
        <w:rPr>
          <w:rFonts w:cs="Arial"/>
          <w:color w:val="000000"/>
          <w:sz w:val="22"/>
          <w:szCs w:val="22"/>
        </w:rPr>
        <w:t xml:space="preserve"> etapy: </w:t>
      </w:r>
      <w:r w:rsidR="00C76E09" w:rsidRPr="008128D6">
        <w:rPr>
          <w:rFonts w:cs="Arial"/>
          <w:color w:val="000000"/>
          <w:sz w:val="22"/>
          <w:szCs w:val="22"/>
        </w:rPr>
        <w:tab/>
        <w:t xml:space="preserve">          </w:t>
      </w:r>
      <w:r w:rsidR="005B1177" w:rsidRPr="008128D6">
        <w:rPr>
          <w:rFonts w:cs="Arial"/>
          <w:color w:val="000000"/>
          <w:sz w:val="22"/>
          <w:szCs w:val="22"/>
        </w:rPr>
        <w:t>d</w:t>
      </w:r>
      <w:r w:rsidRPr="008128D6">
        <w:rPr>
          <w:rFonts w:cs="Arial"/>
          <w:color w:val="000000"/>
          <w:sz w:val="22"/>
          <w:szCs w:val="22"/>
        </w:rPr>
        <w:t>o 5</w:t>
      </w:r>
      <w:r w:rsidR="00CE16DB" w:rsidRPr="008128D6">
        <w:rPr>
          <w:rFonts w:cs="Arial"/>
          <w:color w:val="000000"/>
          <w:sz w:val="22"/>
          <w:szCs w:val="22"/>
        </w:rPr>
        <w:t xml:space="preserve"> let od zahájení plnění</w:t>
      </w:r>
      <w:r w:rsidR="009A42CB" w:rsidRPr="008128D6">
        <w:rPr>
          <w:rFonts w:cs="Arial"/>
          <w:color w:val="000000"/>
          <w:sz w:val="22"/>
          <w:szCs w:val="22"/>
        </w:rPr>
        <w:t xml:space="preserve"> této etapy</w:t>
      </w:r>
      <w:r w:rsidR="00032061">
        <w:rPr>
          <w:rFonts w:cs="Arial"/>
          <w:color w:val="000000"/>
          <w:sz w:val="22"/>
          <w:szCs w:val="22"/>
        </w:rPr>
        <w:tab/>
      </w:r>
    </w:p>
    <w:p w14:paraId="108263F1" w14:textId="77777777" w:rsidR="00F87B76" w:rsidRDefault="00F87B76" w:rsidP="0005622B">
      <w:pPr>
        <w:pStyle w:val="Normln0"/>
        <w:spacing w:line="240" w:lineRule="auto"/>
        <w:jc w:val="both"/>
        <w:rPr>
          <w:rFonts w:cs="Arial"/>
          <w:color w:val="000000"/>
          <w:sz w:val="22"/>
          <w:szCs w:val="22"/>
        </w:rPr>
      </w:pPr>
    </w:p>
    <w:p w14:paraId="541525E2" w14:textId="368C0570" w:rsidR="00032061" w:rsidRDefault="00B036BD" w:rsidP="004F45E4">
      <w:pPr>
        <w:pStyle w:val="Normln0"/>
        <w:numPr>
          <w:ilvl w:val="0"/>
          <w:numId w:val="2"/>
        </w:numPr>
        <w:tabs>
          <w:tab w:val="left" w:pos="284"/>
        </w:tabs>
        <w:spacing w:after="120" w:line="240" w:lineRule="auto"/>
        <w:ind w:left="0" w:firstLine="0"/>
        <w:jc w:val="both"/>
        <w:rPr>
          <w:rFonts w:cs="Arial"/>
          <w:color w:val="000000"/>
          <w:sz w:val="22"/>
          <w:szCs w:val="22"/>
        </w:rPr>
      </w:pPr>
      <w:r>
        <w:rPr>
          <w:rFonts w:cs="Arial"/>
          <w:color w:val="000000"/>
          <w:sz w:val="22"/>
          <w:szCs w:val="22"/>
        </w:rPr>
        <w:t xml:space="preserve">Dílo </w:t>
      </w:r>
      <w:r w:rsidR="00032061">
        <w:rPr>
          <w:rFonts w:cs="Arial"/>
          <w:color w:val="000000"/>
          <w:sz w:val="22"/>
          <w:szCs w:val="22"/>
        </w:rPr>
        <w:t>bude realizován</w:t>
      </w:r>
      <w:r>
        <w:rPr>
          <w:rFonts w:cs="Arial"/>
          <w:color w:val="000000"/>
          <w:sz w:val="22"/>
          <w:szCs w:val="22"/>
        </w:rPr>
        <w:t>o</w:t>
      </w:r>
      <w:r w:rsidR="007B566F">
        <w:rPr>
          <w:rFonts w:cs="Arial"/>
          <w:color w:val="000000"/>
          <w:sz w:val="22"/>
          <w:szCs w:val="22"/>
        </w:rPr>
        <w:t xml:space="preserve"> podle projektové dokumentace</w:t>
      </w:r>
      <w:r w:rsidR="0005622B" w:rsidRPr="00D1755C">
        <w:rPr>
          <w:rFonts w:cs="Arial"/>
          <w:color w:val="000000"/>
          <w:sz w:val="22"/>
          <w:szCs w:val="22"/>
        </w:rPr>
        <w:t xml:space="preserve"> </w:t>
      </w:r>
      <w:r w:rsidR="00412E3C" w:rsidRPr="0037503C">
        <w:rPr>
          <w:rFonts w:cs="Arial"/>
          <w:color w:val="000000"/>
          <w:sz w:val="22"/>
          <w:szCs w:val="22"/>
        </w:rPr>
        <w:t>z</w:t>
      </w:r>
      <w:r w:rsidR="007B566F">
        <w:rPr>
          <w:rFonts w:cs="Arial"/>
          <w:color w:val="000000"/>
          <w:sz w:val="22"/>
          <w:szCs w:val="22"/>
        </w:rPr>
        <w:t xml:space="preserve">pracované </w:t>
      </w:r>
      <w:r w:rsidR="0029105F">
        <w:rPr>
          <w:rFonts w:cs="Arial"/>
          <w:color w:val="000000"/>
          <w:sz w:val="22"/>
          <w:szCs w:val="22"/>
        </w:rPr>
        <w:t>autorizovaným krajinářským architektem Ing. et Bc. Radkem Prokešem, Ph. D.</w:t>
      </w:r>
      <w:r w:rsidR="00412E3C">
        <w:rPr>
          <w:rFonts w:cs="Arial"/>
          <w:color w:val="000000"/>
          <w:sz w:val="22"/>
          <w:szCs w:val="22"/>
        </w:rPr>
        <w:t xml:space="preserve"> </w:t>
      </w:r>
      <w:r w:rsidR="004D25AF">
        <w:rPr>
          <w:rFonts w:cs="Arial"/>
          <w:color w:val="000000"/>
          <w:sz w:val="22"/>
          <w:szCs w:val="22"/>
        </w:rPr>
        <w:t>a</w:t>
      </w:r>
      <w:r w:rsidR="00032061" w:rsidRPr="00D1755C">
        <w:rPr>
          <w:rFonts w:cs="Arial"/>
          <w:color w:val="000000"/>
          <w:sz w:val="22"/>
          <w:szCs w:val="22"/>
        </w:rPr>
        <w:t xml:space="preserve"> dalších podmínek zadávací dokumentace definované v</w:t>
      </w:r>
      <w:r w:rsidR="0057001C" w:rsidRPr="00D1755C">
        <w:rPr>
          <w:rFonts w:cs="Arial"/>
          <w:color w:val="000000"/>
          <w:sz w:val="22"/>
          <w:szCs w:val="22"/>
        </w:rPr>
        <w:t> </w:t>
      </w:r>
      <w:r w:rsidR="00032061" w:rsidRPr="00D1755C">
        <w:rPr>
          <w:rFonts w:cs="Arial"/>
          <w:color w:val="000000"/>
          <w:sz w:val="22"/>
          <w:szCs w:val="22"/>
        </w:rPr>
        <w:t>odstavci</w:t>
      </w:r>
      <w:r w:rsidR="0057001C" w:rsidRPr="00D1755C">
        <w:rPr>
          <w:rFonts w:cs="Arial"/>
          <w:color w:val="000000"/>
          <w:sz w:val="22"/>
          <w:szCs w:val="22"/>
        </w:rPr>
        <w:t xml:space="preserve"> 1. </w:t>
      </w:r>
      <w:r w:rsidR="00864F7D" w:rsidRPr="00D1755C">
        <w:rPr>
          <w:rFonts w:cs="Arial"/>
          <w:color w:val="000000"/>
          <w:sz w:val="22"/>
          <w:szCs w:val="22"/>
        </w:rPr>
        <w:t>tohoto článku</w:t>
      </w:r>
      <w:r w:rsidR="00777BEB" w:rsidRPr="00D1755C">
        <w:rPr>
          <w:rFonts w:cs="Arial"/>
          <w:color w:val="000000"/>
          <w:sz w:val="22"/>
          <w:szCs w:val="22"/>
        </w:rPr>
        <w:t>.</w:t>
      </w:r>
      <w:r w:rsidR="00032061" w:rsidRPr="00D1755C">
        <w:rPr>
          <w:rFonts w:cs="Arial"/>
          <w:color w:val="000000"/>
          <w:sz w:val="22"/>
          <w:szCs w:val="22"/>
        </w:rPr>
        <w:t xml:space="preserve"> </w:t>
      </w:r>
    </w:p>
    <w:p w14:paraId="4A5B2E09" w14:textId="77777777" w:rsidR="00F33390" w:rsidRPr="001D0D9C" w:rsidRDefault="00F33390" w:rsidP="00072C2A">
      <w:pPr>
        <w:spacing w:before="240" w:line="240" w:lineRule="auto"/>
        <w:jc w:val="center"/>
        <w:outlineLvl w:val="0"/>
        <w:rPr>
          <w:rFonts w:cs="Arial"/>
          <w:b/>
          <w:sz w:val="22"/>
          <w:szCs w:val="22"/>
        </w:rPr>
      </w:pPr>
      <w:r w:rsidRPr="001D0D9C">
        <w:rPr>
          <w:rFonts w:cs="Arial"/>
          <w:b/>
          <w:sz w:val="22"/>
          <w:szCs w:val="22"/>
        </w:rPr>
        <w:t>Čl. II</w:t>
      </w:r>
      <w:r w:rsidR="00CF71DD">
        <w:rPr>
          <w:rFonts w:cs="Arial"/>
          <w:b/>
          <w:sz w:val="22"/>
          <w:szCs w:val="22"/>
        </w:rPr>
        <w:t>I</w:t>
      </w:r>
    </w:p>
    <w:p w14:paraId="2701EE6E" w14:textId="77777777" w:rsidR="00F33390" w:rsidRPr="001D0D9C" w:rsidRDefault="00F33390" w:rsidP="00B0695D">
      <w:pPr>
        <w:spacing w:after="120" w:line="240" w:lineRule="auto"/>
        <w:jc w:val="center"/>
        <w:rPr>
          <w:rFonts w:cs="Arial"/>
          <w:b/>
          <w:sz w:val="22"/>
          <w:szCs w:val="22"/>
        </w:rPr>
      </w:pPr>
      <w:r w:rsidRPr="001D0D9C">
        <w:rPr>
          <w:rFonts w:cs="Arial"/>
          <w:b/>
          <w:sz w:val="22"/>
          <w:szCs w:val="22"/>
        </w:rPr>
        <w:t>PŘEDMĚT SMLOUVY</w:t>
      </w:r>
    </w:p>
    <w:p w14:paraId="1024BFAA" w14:textId="4B6C902A" w:rsidR="00D30F0D" w:rsidRDefault="00F33390" w:rsidP="004F45E4">
      <w:pPr>
        <w:numPr>
          <w:ilvl w:val="0"/>
          <w:numId w:val="3"/>
        </w:numPr>
        <w:tabs>
          <w:tab w:val="left" w:pos="284"/>
        </w:tabs>
        <w:spacing w:before="80" w:after="120" w:line="240" w:lineRule="auto"/>
        <w:ind w:left="0" w:firstLine="0"/>
        <w:jc w:val="both"/>
        <w:rPr>
          <w:rFonts w:cs="Arial"/>
          <w:sz w:val="22"/>
          <w:szCs w:val="22"/>
        </w:rPr>
      </w:pPr>
      <w:r w:rsidRPr="001D0D9C">
        <w:rPr>
          <w:rFonts w:cs="Arial"/>
          <w:sz w:val="22"/>
          <w:szCs w:val="22"/>
        </w:rPr>
        <w:t xml:space="preserve">Zhotovitel se zavazuje </w:t>
      </w:r>
      <w:r w:rsidR="006160A2">
        <w:rPr>
          <w:rFonts w:cs="Arial"/>
          <w:sz w:val="22"/>
          <w:szCs w:val="22"/>
        </w:rPr>
        <w:t xml:space="preserve">provést pro objednatele na svůj náklad a své nebezpečí </w:t>
      </w:r>
      <w:r w:rsidRPr="001D0D9C">
        <w:rPr>
          <w:rFonts w:cs="Arial"/>
          <w:sz w:val="22"/>
          <w:szCs w:val="22"/>
        </w:rPr>
        <w:t>sadové úpravy</w:t>
      </w:r>
      <w:r w:rsidR="00020934">
        <w:rPr>
          <w:rFonts w:cs="Arial"/>
          <w:sz w:val="22"/>
          <w:szCs w:val="22"/>
        </w:rPr>
        <w:t xml:space="preserve"> a stavební práce</w:t>
      </w:r>
      <w:r w:rsidRPr="001D0D9C">
        <w:rPr>
          <w:rFonts w:cs="Arial"/>
          <w:sz w:val="22"/>
          <w:szCs w:val="22"/>
        </w:rPr>
        <w:t xml:space="preserve"> </w:t>
      </w:r>
      <w:r w:rsidR="0029105F">
        <w:rPr>
          <w:rFonts w:cs="Arial"/>
          <w:sz w:val="22"/>
          <w:szCs w:val="22"/>
        </w:rPr>
        <w:t>dle projektové dokumentace</w:t>
      </w:r>
      <w:r w:rsidR="001634D8" w:rsidRPr="001D0D9C">
        <w:rPr>
          <w:rFonts w:cs="Arial"/>
          <w:sz w:val="22"/>
          <w:szCs w:val="22"/>
        </w:rPr>
        <w:t xml:space="preserve"> </w:t>
      </w:r>
      <w:r w:rsidR="0061359E" w:rsidRPr="00D060B7">
        <w:rPr>
          <w:rFonts w:cs="Arial"/>
          <w:sz w:val="22"/>
          <w:szCs w:val="22"/>
        </w:rPr>
        <w:t>„</w:t>
      </w:r>
      <w:r w:rsidR="0029105F" w:rsidRPr="00D060B7">
        <w:rPr>
          <w:rFonts w:cs="Arial"/>
          <w:sz w:val="22"/>
          <w:szCs w:val="22"/>
        </w:rPr>
        <w:t xml:space="preserve">Revitalizace zeleně v parčíku </w:t>
      </w:r>
      <w:r w:rsidR="009A42CB" w:rsidRPr="00D060B7">
        <w:rPr>
          <w:rFonts w:cs="Arial"/>
          <w:sz w:val="22"/>
          <w:szCs w:val="22"/>
        </w:rPr>
        <w:t>U </w:t>
      </w:r>
      <w:r w:rsidR="0029105F" w:rsidRPr="00D060B7">
        <w:rPr>
          <w:rFonts w:cs="Arial"/>
          <w:sz w:val="22"/>
          <w:szCs w:val="22"/>
        </w:rPr>
        <w:t>Pramenu v Lounech</w:t>
      </w:r>
      <w:r w:rsidR="007C54D7" w:rsidRPr="00D060B7">
        <w:rPr>
          <w:rFonts w:cs="Arial"/>
          <w:sz w:val="22"/>
          <w:szCs w:val="22"/>
        </w:rPr>
        <w:t>“</w:t>
      </w:r>
      <w:r w:rsidR="005A258A" w:rsidRPr="001D0D9C">
        <w:rPr>
          <w:rFonts w:cs="Arial"/>
          <w:sz w:val="22"/>
          <w:szCs w:val="22"/>
        </w:rPr>
        <w:t xml:space="preserve"> zpracované Ing. </w:t>
      </w:r>
      <w:r w:rsidR="0029105F">
        <w:rPr>
          <w:rFonts w:cs="Arial"/>
          <w:sz w:val="22"/>
          <w:szCs w:val="22"/>
        </w:rPr>
        <w:t>et Bc. Radkem Prokešem</w:t>
      </w:r>
      <w:r w:rsidR="005A258A" w:rsidRPr="001D0D9C">
        <w:rPr>
          <w:rFonts w:cs="Arial"/>
          <w:sz w:val="22"/>
          <w:szCs w:val="22"/>
        </w:rPr>
        <w:t xml:space="preserve"> (dále jen projektová dokumentace</w:t>
      </w:r>
      <w:r w:rsidR="00412E3C">
        <w:rPr>
          <w:rFonts w:cs="Arial"/>
          <w:sz w:val="22"/>
          <w:szCs w:val="22"/>
        </w:rPr>
        <w:t>, PD</w:t>
      </w:r>
      <w:r w:rsidR="005A258A" w:rsidRPr="001D0D9C">
        <w:rPr>
          <w:rFonts w:cs="Arial"/>
          <w:sz w:val="22"/>
          <w:szCs w:val="22"/>
        </w:rPr>
        <w:t>)</w:t>
      </w:r>
      <w:r w:rsidR="00B761A6">
        <w:rPr>
          <w:rFonts w:cs="Arial"/>
          <w:sz w:val="22"/>
          <w:szCs w:val="22"/>
        </w:rPr>
        <w:t>.</w:t>
      </w:r>
    </w:p>
    <w:p w14:paraId="6CD99E18" w14:textId="3AFF3296" w:rsidR="00B668B4" w:rsidRDefault="00412E3C" w:rsidP="004F45E4">
      <w:pPr>
        <w:numPr>
          <w:ilvl w:val="0"/>
          <w:numId w:val="3"/>
        </w:numPr>
        <w:tabs>
          <w:tab w:val="left" w:pos="284"/>
        </w:tabs>
        <w:spacing w:before="80" w:after="120" w:line="240" w:lineRule="auto"/>
        <w:ind w:left="0" w:firstLine="0"/>
        <w:jc w:val="both"/>
        <w:rPr>
          <w:rFonts w:cs="Arial"/>
          <w:sz w:val="22"/>
          <w:szCs w:val="22"/>
        </w:rPr>
      </w:pPr>
      <w:r>
        <w:rPr>
          <w:rFonts w:cs="Arial"/>
          <w:sz w:val="22"/>
          <w:szCs w:val="22"/>
        </w:rPr>
        <w:t>Zhotovitel se zavazuje provést práce v takovém rozsahu a kvalitě, který je požadován v projektové dokumentaci</w:t>
      </w:r>
      <w:r w:rsidR="00B668B4">
        <w:rPr>
          <w:rFonts w:cs="Arial"/>
          <w:sz w:val="22"/>
          <w:szCs w:val="22"/>
        </w:rPr>
        <w:t>, dle položkov</w:t>
      </w:r>
      <w:r w:rsidR="00993C21">
        <w:rPr>
          <w:rFonts w:cs="Arial"/>
          <w:sz w:val="22"/>
          <w:szCs w:val="22"/>
        </w:rPr>
        <w:t>ých</w:t>
      </w:r>
      <w:r w:rsidR="00B668B4">
        <w:rPr>
          <w:rFonts w:cs="Arial"/>
          <w:sz w:val="22"/>
          <w:szCs w:val="22"/>
        </w:rPr>
        <w:t xml:space="preserve"> rozpočt</w:t>
      </w:r>
      <w:r w:rsidR="00993C21">
        <w:rPr>
          <w:rFonts w:cs="Arial"/>
          <w:sz w:val="22"/>
          <w:szCs w:val="22"/>
        </w:rPr>
        <w:t>ů</w:t>
      </w:r>
      <w:r w:rsidR="005B1177">
        <w:rPr>
          <w:rFonts w:cs="Arial"/>
          <w:sz w:val="22"/>
          <w:szCs w:val="22"/>
        </w:rPr>
        <w:t>, kter</w:t>
      </w:r>
      <w:r w:rsidR="00993C21">
        <w:rPr>
          <w:rFonts w:cs="Arial"/>
          <w:sz w:val="22"/>
          <w:szCs w:val="22"/>
        </w:rPr>
        <w:t>é</w:t>
      </w:r>
      <w:r w:rsidR="005B1177">
        <w:rPr>
          <w:rFonts w:cs="Arial"/>
          <w:sz w:val="22"/>
          <w:szCs w:val="22"/>
        </w:rPr>
        <w:t xml:space="preserve"> j</w:t>
      </w:r>
      <w:r w:rsidR="00993C21">
        <w:rPr>
          <w:rFonts w:cs="Arial"/>
          <w:sz w:val="22"/>
          <w:szCs w:val="22"/>
        </w:rPr>
        <w:t>sou</w:t>
      </w:r>
      <w:r w:rsidR="00B668B4">
        <w:rPr>
          <w:rFonts w:cs="Arial"/>
          <w:sz w:val="22"/>
          <w:szCs w:val="22"/>
        </w:rPr>
        <w:t xml:space="preserve"> </w:t>
      </w:r>
      <w:r w:rsidR="005B1177">
        <w:rPr>
          <w:rFonts w:cs="Arial"/>
          <w:sz w:val="22"/>
          <w:szCs w:val="22"/>
        </w:rPr>
        <w:t>p</w:t>
      </w:r>
      <w:r w:rsidR="00B668B4">
        <w:rPr>
          <w:rFonts w:cs="Arial"/>
          <w:sz w:val="22"/>
          <w:szCs w:val="22"/>
        </w:rPr>
        <w:t>říloh</w:t>
      </w:r>
      <w:r w:rsidR="005B1177">
        <w:rPr>
          <w:rFonts w:cs="Arial"/>
          <w:sz w:val="22"/>
          <w:szCs w:val="22"/>
        </w:rPr>
        <w:t>ou</w:t>
      </w:r>
      <w:r w:rsidR="00DD6FED">
        <w:rPr>
          <w:rFonts w:cs="Arial"/>
          <w:sz w:val="22"/>
          <w:szCs w:val="22"/>
        </w:rPr>
        <w:t xml:space="preserve"> </w:t>
      </w:r>
      <w:r w:rsidR="005B1177">
        <w:rPr>
          <w:rFonts w:cs="Arial"/>
          <w:sz w:val="22"/>
          <w:szCs w:val="22"/>
        </w:rPr>
        <w:t>této smlouvy</w:t>
      </w:r>
      <w:r>
        <w:rPr>
          <w:rFonts w:cs="Arial"/>
          <w:sz w:val="22"/>
          <w:szCs w:val="22"/>
        </w:rPr>
        <w:t>.</w:t>
      </w:r>
    </w:p>
    <w:p w14:paraId="7392E78A" w14:textId="0F024311" w:rsidR="007C54D7" w:rsidRDefault="0029105F" w:rsidP="004F45E4">
      <w:pPr>
        <w:numPr>
          <w:ilvl w:val="0"/>
          <w:numId w:val="3"/>
        </w:numPr>
        <w:tabs>
          <w:tab w:val="left" w:pos="284"/>
        </w:tabs>
        <w:ind w:left="0" w:firstLine="0"/>
        <w:jc w:val="both"/>
        <w:rPr>
          <w:rFonts w:cs="Arial"/>
          <w:sz w:val="22"/>
          <w:szCs w:val="22"/>
        </w:rPr>
      </w:pPr>
      <w:r>
        <w:rPr>
          <w:rFonts w:cs="Arial"/>
          <w:sz w:val="22"/>
          <w:szCs w:val="22"/>
        </w:rPr>
        <w:t>Předmět díla je rozdělen na dvě</w:t>
      </w:r>
      <w:r w:rsidR="009C22FF">
        <w:rPr>
          <w:rFonts w:cs="Arial"/>
          <w:sz w:val="22"/>
          <w:szCs w:val="22"/>
        </w:rPr>
        <w:t xml:space="preserve"> etapy:</w:t>
      </w:r>
    </w:p>
    <w:p w14:paraId="65C99DD4" w14:textId="77777777" w:rsidR="007C54D7" w:rsidRPr="00B10734" w:rsidRDefault="007C54D7" w:rsidP="007C54D7">
      <w:pPr>
        <w:tabs>
          <w:tab w:val="left" w:pos="284"/>
        </w:tabs>
        <w:jc w:val="both"/>
        <w:rPr>
          <w:rFonts w:cs="Arial"/>
          <w:sz w:val="6"/>
          <w:szCs w:val="22"/>
        </w:rPr>
      </w:pPr>
    </w:p>
    <w:p w14:paraId="02B8C23C" w14:textId="2DC03B55" w:rsidR="009C22FF" w:rsidRPr="00412674" w:rsidRDefault="0029105F" w:rsidP="0029105F">
      <w:pPr>
        <w:jc w:val="both"/>
        <w:rPr>
          <w:rFonts w:cs="Arial"/>
          <w:sz w:val="22"/>
          <w:szCs w:val="22"/>
          <w:u w:val="single"/>
        </w:rPr>
      </w:pPr>
      <w:r>
        <w:rPr>
          <w:rFonts w:cs="Arial"/>
          <w:sz w:val="22"/>
          <w:szCs w:val="22"/>
          <w:u w:val="single"/>
        </w:rPr>
        <w:t xml:space="preserve">1. </w:t>
      </w:r>
      <w:r w:rsidR="009C22FF" w:rsidRPr="00412674">
        <w:rPr>
          <w:rFonts w:cs="Arial"/>
          <w:sz w:val="22"/>
          <w:szCs w:val="22"/>
          <w:u w:val="single"/>
        </w:rPr>
        <w:t xml:space="preserve">etapa </w:t>
      </w:r>
    </w:p>
    <w:p w14:paraId="2959BCF2" w14:textId="77777777"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kácení stromů a keřových skupin včetně odstranění pařezů</w:t>
      </w:r>
    </w:p>
    <w:p w14:paraId="72B26BD9" w14:textId="77777777"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ošetření stávajících dřevin řezem a ošetření 2 ks stromů vazbou</w:t>
      </w:r>
    </w:p>
    <w:p w14:paraId="57AFA77F" w14:textId="77777777"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 xml:space="preserve">výsadba stromů, keřů, trvalek a popínavek </w:t>
      </w:r>
    </w:p>
    <w:p w14:paraId="08B999CB" w14:textId="77777777"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regenerace travnatých ploch</w:t>
      </w:r>
    </w:p>
    <w:p w14:paraId="534DAE60" w14:textId="77777777"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výsadba cibulovin do záhonů i do trávníku</w:t>
      </w:r>
    </w:p>
    <w:p w14:paraId="15F7DF29" w14:textId="77777777"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rekonstrukce stávajících cest</w:t>
      </w:r>
    </w:p>
    <w:p w14:paraId="6138D8E5" w14:textId="32233912"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umístění nového mobiliáře</w:t>
      </w:r>
      <w:r>
        <w:rPr>
          <w:rFonts w:cs="Arial"/>
          <w:sz w:val="22"/>
          <w:szCs w:val="22"/>
        </w:rPr>
        <w:t xml:space="preserve"> </w:t>
      </w:r>
    </w:p>
    <w:p w14:paraId="5CE5C173" w14:textId="77777777"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vybudování nových zpevněných ploch u altánu</w:t>
      </w:r>
    </w:p>
    <w:p w14:paraId="753B4712" w14:textId="59B509DC" w:rsidR="0029105F" w:rsidRPr="0029105F" w:rsidRDefault="0029105F" w:rsidP="0029105F">
      <w:pPr>
        <w:pStyle w:val="Odstavecseseznamem"/>
        <w:widowControl/>
        <w:numPr>
          <w:ilvl w:val="0"/>
          <w:numId w:val="14"/>
        </w:numPr>
        <w:spacing w:line="252" w:lineRule="auto"/>
        <w:contextualSpacing/>
        <w:jc w:val="both"/>
        <w:rPr>
          <w:rFonts w:cs="Arial"/>
          <w:sz w:val="22"/>
          <w:szCs w:val="22"/>
        </w:rPr>
      </w:pPr>
      <w:r w:rsidRPr="0029105F">
        <w:rPr>
          <w:rFonts w:cs="Arial"/>
          <w:sz w:val="22"/>
          <w:szCs w:val="22"/>
        </w:rPr>
        <w:t>výstavba altán</w:t>
      </w:r>
      <w:r w:rsidR="00D060B7">
        <w:rPr>
          <w:rFonts w:cs="Arial"/>
          <w:sz w:val="22"/>
          <w:szCs w:val="22"/>
        </w:rPr>
        <w:t>u</w:t>
      </w:r>
    </w:p>
    <w:p w14:paraId="7E2265C3" w14:textId="77777777" w:rsidR="0029105F" w:rsidRDefault="0029105F" w:rsidP="0029105F">
      <w:pPr>
        <w:pStyle w:val="Odstavecseseznamem"/>
        <w:widowControl/>
        <w:numPr>
          <w:ilvl w:val="0"/>
          <w:numId w:val="14"/>
        </w:numPr>
        <w:spacing w:line="252" w:lineRule="auto"/>
        <w:contextualSpacing/>
        <w:jc w:val="both"/>
        <w:rPr>
          <w:rFonts w:cs="Arial"/>
        </w:rPr>
      </w:pPr>
      <w:r w:rsidRPr="0029105F">
        <w:rPr>
          <w:rFonts w:cs="Arial"/>
          <w:sz w:val="22"/>
          <w:szCs w:val="22"/>
        </w:rPr>
        <w:t>veřejné osvětlení</w:t>
      </w:r>
    </w:p>
    <w:p w14:paraId="79FB18E5" w14:textId="7B5814B4" w:rsidR="007C54D7" w:rsidRDefault="007C54D7" w:rsidP="007C54D7">
      <w:pPr>
        <w:spacing w:line="252" w:lineRule="auto"/>
        <w:jc w:val="both"/>
        <w:rPr>
          <w:rFonts w:cs="Arial"/>
          <w:sz w:val="22"/>
          <w:szCs w:val="22"/>
        </w:rPr>
      </w:pPr>
    </w:p>
    <w:p w14:paraId="17D01A79" w14:textId="4FF79468" w:rsidR="007C54D7" w:rsidRPr="007C54D7" w:rsidRDefault="007C54D7" w:rsidP="007C54D7">
      <w:pPr>
        <w:spacing w:line="252" w:lineRule="auto"/>
        <w:jc w:val="both"/>
        <w:rPr>
          <w:rFonts w:cs="Arial"/>
          <w:sz w:val="22"/>
          <w:szCs w:val="22"/>
        </w:rPr>
      </w:pPr>
    </w:p>
    <w:p w14:paraId="25945EF6" w14:textId="77777777" w:rsidR="007C54D7" w:rsidRPr="00412674" w:rsidRDefault="007C54D7" w:rsidP="0029105F">
      <w:pPr>
        <w:numPr>
          <w:ilvl w:val="0"/>
          <w:numId w:val="18"/>
        </w:numPr>
        <w:spacing w:line="252" w:lineRule="auto"/>
        <w:ind w:left="284" w:hanging="284"/>
        <w:jc w:val="both"/>
        <w:rPr>
          <w:rFonts w:cs="Arial"/>
          <w:sz w:val="22"/>
          <w:szCs w:val="22"/>
          <w:u w:val="single"/>
        </w:rPr>
      </w:pPr>
      <w:r w:rsidRPr="00412674">
        <w:rPr>
          <w:rFonts w:cs="Arial"/>
          <w:sz w:val="22"/>
          <w:szCs w:val="22"/>
          <w:u w:val="single"/>
        </w:rPr>
        <w:t>etapa</w:t>
      </w:r>
    </w:p>
    <w:p w14:paraId="480BD663" w14:textId="71130019" w:rsidR="007C54D7" w:rsidRDefault="0029105F" w:rsidP="00917A4E">
      <w:pPr>
        <w:pStyle w:val="Odstavecseseznamem"/>
        <w:widowControl/>
        <w:numPr>
          <w:ilvl w:val="0"/>
          <w:numId w:val="1"/>
        </w:numPr>
        <w:spacing w:line="252" w:lineRule="auto"/>
        <w:ind w:left="567" w:hanging="283"/>
        <w:contextualSpacing/>
        <w:jc w:val="both"/>
        <w:rPr>
          <w:rFonts w:cs="Arial"/>
          <w:sz w:val="22"/>
          <w:szCs w:val="22"/>
        </w:rPr>
      </w:pPr>
      <w:r>
        <w:rPr>
          <w:rFonts w:cs="Arial"/>
          <w:sz w:val="22"/>
          <w:szCs w:val="22"/>
        </w:rPr>
        <w:t>následná péče po dobu 5</w:t>
      </w:r>
      <w:r w:rsidR="007C54D7" w:rsidRPr="007C54D7">
        <w:rPr>
          <w:rFonts w:cs="Arial"/>
          <w:sz w:val="22"/>
          <w:szCs w:val="22"/>
        </w:rPr>
        <w:t xml:space="preserve"> let</w:t>
      </w:r>
      <w:r>
        <w:rPr>
          <w:rFonts w:cs="Arial"/>
          <w:sz w:val="22"/>
          <w:szCs w:val="22"/>
        </w:rPr>
        <w:t xml:space="preserve"> (60</w:t>
      </w:r>
      <w:r w:rsidR="007C54D7">
        <w:rPr>
          <w:rFonts w:cs="Arial"/>
          <w:sz w:val="22"/>
          <w:szCs w:val="22"/>
        </w:rPr>
        <w:t xml:space="preserve"> po sobě jdoucích měsíců)</w:t>
      </w:r>
    </w:p>
    <w:p w14:paraId="09F8B871" w14:textId="39CB094E" w:rsidR="00412674" w:rsidRPr="00412674" w:rsidRDefault="00412674" w:rsidP="00412674">
      <w:pPr>
        <w:tabs>
          <w:tab w:val="left" w:pos="284"/>
        </w:tabs>
        <w:spacing w:line="240" w:lineRule="auto"/>
        <w:jc w:val="both"/>
        <w:rPr>
          <w:rFonts w:cs="Arial"/>
          <w:sz w:val="22"/>
          <w:szCs w:val="22"/>
        </w:rPr>
      </w:pPr>
      <w:r w:rsidRPr="00412674">
        <w:rPr>
          <w:rFonts w:cs="Arial"/>
          <w:b/>
          <w:sz w:val="22"/>
          <w:szCs w:val="22"/>
        </w:rPr>
        <w:lastRenderedPageBreak/>
        <w:t>4.</w:t>
      </w:r>
      <w:r w:rsidRPr="00412674">
        <w:rPr>
          <w:rFonts w:cs="Arial"/>
          <w:sz w:val="22"/>
          <w:szCs w:val="22"/>
        </w:rPr>
        <w:t xml:space="preserve"> Zhotovitel provede předmět díla</w:t>
      </w:r>
      <w:r w:rsidR="0029105F">
        <w:rPr>
          <w:rFonts w:cs="Arial"/>
          <w:sz w:val="22"/>
          <w:szCs w:val="22"/>
        </w:rPr>
        <w:t xml:space="preserve"> 1</w:t>
      </w:r>
      <w:r>
        <w:rPr>
          <w:rFonts w:cs="Arial"/>
          <w:sz w:val="22"/>
          <w:szCs w:val="22"/>
        </w:rPr>
        <w:t>. etapy</w:t>
      </w:r>
      <w:r w:rsidRPr="00412674">
        <w:rPr>
          <w:rFonts w:cs="Arial"/>
          <w:sz w:val="22"/>
          <w:szCs w:val="22"/>
        </w:rPr>
        <w:t xml:space="preserve"> v souladu s příslušným </w:t>
      </w:r>
      <w:r w:rsidR="007D05F7">
        <w:rPr>
          <w:rFonts w:cs="Arial"/>
          <w:sz w:val="22"/>
          <w:szCs w:val="22"/>
        </w:rPr>
        <w:t xml:space="preserve">rozhodnutím o </w:t>
      </w:r>
      <w:r w:rsidRPr="00412674">
        <w:rPr>
          <w:rFonts w:cs="Arial"/>
          <w:sz w:val="22"/>
          <w:szCs w:val="22"/>
        </w:rPr>
        <w:t xml:space="preserve">povolení </w:t>
      </w:r>
      <w:r w:rsidR="007D05F7">
        <w:rPr>
          <w:rFonts w:cs="Arial"/>
          <w:sz w:val="22"/>
          <w:szCs w:val="22"/>
        </w:rPr>
        <w:t>záměru</w:t>
      </w:r>
      <w:r w:rsidR="007D05F7" w:rsidRPr="00412674">
        <w:rPr>
          <w:rFonts w:cs="Arial"/>
          <w:sz w:val="22"/>
          <w:szCs w:val="22"/>
        </w:rPr>
        <w:t xml:space="preserve"> </w:t>
      </w:r>
      <w:r w:rsidRPr="00412674">
        <w:rPr>
          <w:rFonts w:cs="Arial"/>
          <w:sz w:val="22"/>
          <w:szCs w:val="22"/>
        </w:rPr>
        <w:t>vyjádřeními či stanovisky veřejnoprávních orgánů a organizací, majitelů a správců technické infrastruktury jakož i</w:t>
      </w:r>
      <w:r w:rsidR="00B10734">
        <w:rPr>
          <w:rFonts w:cs="Arial"/>
          <w:sz w:val="22"/>
          <w:szCs w:val="22"/>
        </w:rPr>
        <w:t> </w:t>
      </w:r>
      <w:r w:rsidRPr="00412674">
        <w:rPr>
          <w:rFonts w:cs="Arial"/>
          <w:sz w:val="22"/>
          <w:szCs w:val="22"/>
        </w:rPr>
        <w:t>dalších stavbou dotčených osob.</w:t>
      </w:r>
    </w:p>
    <w:p w14:paraId="25C8732F" w14:textId="2ADEAFC4" w:rsidR="007C54D7" w:rsidRDefault="00412674" w:rsidP="00412674">
      <w:pPr>
        <w:tabs>
          <w:tab w:val="left" w:pos="284"/>
        </w:tabs>
        <w:spacing w:before="80" w:after="120" w:line="240" w:lineRule="auto"/>
        <w:jc w:val="both"/>
        <w:rPr>
          <w:rFonts w:cs="Arial"/>
          <w:sz w:val="22"/>
          <w:szCs w:val="22"/>
        </w:rPr>
      </w:pPr>
      <w:r w:rsidRPr="00412674">
        <w:rPr>
          <w:rFonts w:cs="Arial"/>
          <w:b/>
          <w:sz w:val="22"/>
          <w:szCs w:val="22"/>
        </w:rPr>
        <w:t>5.</w:t>
      </w:r>
      <w:r>
        <w:rPr>
          <w:rFonts w:cs="Arial"/>
          <w:sz w:val="22"/>
          <w:szCs w:val="22"/>
        </w:rPr>
        <w:t xml:space="preserve"> </w:t>
      </w:r>
      <w:r w:rsidR="005B1177">
        <w:rPr>
          <w:rFonts w:cs="Arial"/>
          <w:sz w:val="22"/>
          <w:szCs w:val="22"/>
        </w:rPr>
        <w:t>Zhotovitel se zavazuje realizovat následnou péči v požadovaném rozsahu</w:t>
      </w:r>
      <w:r w:rsidR="0029105F">
        <w:rPr>
          <w:rFonts w:cs="Arial"/>
          <w:sz w:val="22"/>
          <w:szCs w:val="22"/>
        </w:rPr>
        <w:t xml:space="preserve"> a to po dobu 60</w:t>
      </w:r>
      <w:r w:rsidR="00016D31">
        <w:rPr>
          <w:rFonts w:cs="Arial"/>
          <w:sz w:val="22"/>
          <w:szCs w:val="22"/>
        </w:rPr>
        <w:t xml:space="preserve"> po sobě</w:t>
      </w:r>
      <w:r w:rsidR="0029105F">
        <w:rPr>
          <w:rFonts w:cs="Arial"/>
          <w:sz w:val="22"/>
          <w:szCs w:val="22"/>
        </w:rPr>
        <w:t xml:space="preserve"> jdoucích měsíců po ukončení 1.</w:t>
      </w:r>
      <w:r w:rsidR="007C54D7">
        <w:rPr>
          <w:rFonts w:cs="Arial"/>
          <w:sz w:val="22"/>
          <w:szCs w:val="22"/>
        </w:rPr>
        <w:t xml:space="preserve"> </w:t>
      </w:r>
      <w:r w:rsidR="00016D31">
        <w:rPr>
          <w:rFonts w:cs="Arial"/>
          <w:sz w:val="22"/>
          <w:szCs w:val="22"/>
        </w:rPr>
        <w:t>etapy plnění</w:t>
      </w:r>
      <w:r>
        <w:rPr>
          <w:rFonts w:cs="Arial"/>
          <w:sz w:val="22"/>
          <w:szCs w:val="22"/>
        </w:rPr>
        <w:t xml:space="preserve"> dle položkového rozpočtu</w:t>
      </w:r>
      <w:r w:rsidR="005B1177">
        <w:rPr>
          <w:rFonts w:cs="Arial"/>
          <w:sz w:val="22"/>
          <w:szCs w:val="22"/>
        </w:rPr>
        <w:t xml:space="preserve">. </w:t>
      </w:r>
    </w:p>
    <w:p w14:paraId="77D5D821" w14:textId="77777777" w:rsidR="0029105F" w:rsidRPr="0029105F" w:rsidRDefault="0029105F" w:rsidP="002F3988">
      <w:pPr>
        <w:widowControl/>
        <w:spacing w:after="120" w:line="240" w:lineRule="auto"/>
        <w:contextualSpacing/>
        <w:jc w:val="both"/>
        <w:rPr>
          <w:rFonts w:eastAsia="Times New Roman" w:cs="Arial"/>
          <w:sz w:val="22"/>
          <w:u w:val="single"/>
        </w:rPr>
      </w:pPr>
      <w:r w:rsidRPr="0029105F">
        <w:rPr>
          <w:rFonts w:eastAsia="Times New Roman" w:cs="Arial"/>
          <w:sz w:val="22"/>
          <w:u w:val="single"/>
        </w:rPr>
        <w:t>Následná péče o stromy spočívá v:</w:t>
      </w:r>
    </w:p>
    <w:p w14:paraId="61D16984" w14:textId="77777777" w:rsidR="0029105F" w:rsidRPr="0029105F" w:rsidRDefault="0029105F" w:rsidP="002F3988">
      <w:pPr>
        <w:widowControl/>
        <w:numPr>
          <w:ilvl w:val="0"/>
          <w:numId w:val="20"/>
        </w:numPr>
        <w:spacing w:after="200" w:line="240" w:lineRule="auto"/>
        <w:ind w:left="426" w:hanging="284"/>
        <w:contextualSpacing/>
        <w:jc w:val="both"/>
        <w:rPr>
          <w:rFonts w:eastAsia="Times New Roman" w:cs="Arial"/>
          <w:color w:val="000000"/>
          <w:sz w:val="22"/>
          <w:szCs w:val="22"/>
        </w:rPr>
      </w:pPr>
      <w:r w:rsidRPr="0029105F">
        <w:rPr>
          <w:rFonts w:eastAsia="Times New Roman" w:cs="Arial"/>
          <w:sz w:val="22"/>
          <w:szCs w:val="22"/>
        </w:rPr>
        <w:t>zálivce v dávce min. 60 l/strom, četnost 20 x ročně, včetně instalace zavlažovacích vaků</w:t>
      </w:r>
      <w:r w:rsidRPr="0029105F">
        <w:rPr>
          <w:rFonts w:eastAsia="Times New Roman" w:cs="Arial"/>
          <w:color w:val="000000"/>
          <w:sz w:val="22"/>
          <w:szCs w:val="22"/>
        </w:rPr>
        <w:t>, dále instalace vaků na jaře (březen), odinstalace vaků na podzim (listopad) a jejich uskladnění přes zimu</w:t>
      </w:r>
    </w:p>
    <w:p w14:paraId="39C9CCCA" w14:textId="77777777" w:rsidR="0029105F" w:rsidRPr="0029105F" w:rsidRDefault="0029105F" w:rsidP="002F3988">
      <w:pPr>
        <w:widowControl/>
        <w:numPr>
          <w:ilvl w:val="0"/>
          <w:numId w:val="20"/>
        </w:numPr>
        <w:spacing w:after="120" w:line="240" w:lineRule="auto"/>
        <w:ind w:left="426" w:hanging="284"/>
        <w:contextualSpacing/>
        <w:jc w:val="both"/>
        <w:rPr>
          <w:rFonts w:eastAsia="Times New Roman" w:cs="Arial"/>
          <w:sz w:val="22"/>
        </w:rPr>
      </w:pPr>
      <w:r w:rsidRPr="0029105F">
        <w:rPr>
          <w:rFonts w:eastAsia="Times New Roman" w:cs="Arial"/>
          <w:sz w:val="22"/>
        </w:rPr>
        <w:t>kontrole a opravě ochrany kmene a kotvení – 1 x za vegetaci, úvazky se povolují podle potřeby,   znovuuvázání stromu úvazkem ke kůlům</w:t>
      </w:r>
    </w:p>
    <w:p w14:paraId="0DC22113" w14:textId="77777777" w:rsidR="0029105F" w:rsidRPr="0029105F" w:rsidRDefault="0029105F" w:rsidP="002F3988">
      <w:pPr>
        <w:widowControl/>
        <w:numPr>
          <w:ilvl w:val="0"/>
          <w:numId w:val="20"/>
        </w:numPr>
        <w:spacing w:after="120" w:line="240" w:lineRule="auto"/>
        <w:ind w:left="426" w:hanging="284"/>
        <w:contextualSpacing/>
        <w:jc w:val="both"/>
        <w:rPr>
          <w:rFonts w:eastAsia="Times New Roman" w:cs="Arial"/>
          <w:sz w:val="22"/>
        </w:rPr>
      </w:pPr>
      <w:r w:rsidRPr="0029105F">
        <w:rPr>
          <w:rFonts w:eastAsia="Times New Roman" w:cs="Arial"/>
          <w:sz w:val="22"/>
        </w:rPr>
        <w:t>odplevelení kořenové mísy 2 x za vegetaci (květen, srpen), mechanicky vč. odvozu plevele</w:t>
      </w:r>
    </w:p>
    <w:p w14:paraId="6B7B9883" w14:textId="1F8709DA" w:rsidR="0029105F" w:rsidRPr="0029105F" w:rsidRDefault="0029105F" w:rsidP="002F3988">
      <w:pPr>
        <w:widowControl/>
        <w:numPr>
          <w:ilvl w:val="0"/>
          <w:numId w:val="20"/>
        </w:numPr>
        <w:spacing w:after="120" w:line="240" w:lineRule="auto"/>
        <w:ind w:left="426" w:hanging="284"/>
        <w:contextualSpacing/>
        <w:jc w:val="both"/>
        <w:rPr>
          <w:rFonts w:eastAsia="Times New Roman" w:cs="Arial"/>
          <w:sz w:val="22"/>
        </w:rPr>
      </w:pPr>
      <w:r w:rsidRPr="0029105F">
        <w:rPr>
          <w:rFonts w:eastAsia="Times New Roman" w:cs="Arial"/>
          <w:sz w:val="22"/>
        </w:rPr>
        <w:t>doplnění mulče na původní tloušťku vrstvy, dle potřeby 1 x za vegetaci</w:t>
      </w:r>
      <w:r w:rsidR="006D0052">
        <w:rPr>
          <w:rFonts w:eastAsia="Times New Roman" w:cs="Arial"/>
          <w:sz w:val="22"/>
        </w:rPr>
        <w:t xml:space="preserve"> </w:t>
      </w:r>
    </w:p>
    <w:p w14:paraId="7F96C5C8" w14:textId="77777777" w:rsidR="0029105F" w:rsidRPr="0029105F" w:rsidRDefault="0029105F" w:rsidP="002F3988">
      <w:pPr>
        <w:widowControl/>
        <w:spacing w:after="120" w:line="240" w:lineRule="auto"/>
        <w:ind w:left="426"/>
        <w:contextualSpacing/>
        <w:jc w:val="both"/>
        <w:rPr>
          <w:rFonts w:eastAsia="Times New Roman" w:cs="Arial"/>
          <w:sz w:val="22"/>
        </w:rPr>
      </w:pPr>
    </w:p>
    <w:p w14:paraId="562E94F2" w14:textId="77777777" w:rsidR="0029105F" w:rsidRPr="0029105F" w:rsidRDefault="0029105F" w:rsidP="002F3988">
      <w:pPr>
        <w:widowControl/>
        <w:spacing w:line="240" w:lineRule="auto"/>
        <w:jc w:val="both"/>
        <w:rPr>
          <w:rFonts w:eastAsia="Times New Roman" w:cs="Arial"/>
          <w:sz w:val="22"/>
          <w:u w:val="single"/>
        </w:rPr>
      </w:pPr>
      <w:r w:rsidRPr="0029105F">
        <w:rPr>
          <w:rFonts w:eastAsia="Times New Roman" w:cs="Arial"/>
          <w:sz w:val="22"/>
          <w:u w:val="single"/>
        </w:rPr>
        <w:t>Následná péče o keřové porosty, soliterní keře a popínavky</w:t>
      </w:r>
    </w:p>
    <w:p w14:paraId="5414FB87" w14:textId="55B60A93" w:rsidR="0029105F" w:rsidRPr="0029105F" w:rsidRDefault="0029105F" w:rsidP="002F3988">
      <w:pPr>
        <w:widowControl/>
        <w:numPr>
          <w:ilvl w:val="0"/>
          <w:numId w:val="21"/>
        </w:numPr>
        <w:spacing w:after="120" w:line="240" w:lineRule="auto"/>
        <w:ind w:left="426" w:hanging="284"/>
        <w:contextualSpacing/>
        <w:jc w:val="both"/>
        <w:rPr>
          <w:rFonts w:eastAsia="Times New Roman" w:cs="Arial"/>
          <w:sz w:val="22"/>
        </w:rPr>
      </w:pPr>
      <w:r w:rsidRPr="0029105F">
        <w:rPr>
          <w:rFonts w:eastAsia="Times New Roman" w:cs="Arial"/>
          <w:sz w:val="22"/>
        </w:rPr>
        <w:t>záliv</w:t>
      </w:r>
      <w:r w:rsidR="00D759C3">
        <w:rPr>
          <w:rFonts w:eastAsia="Times New Roman" w:cs="Arial"/>
          <w:sz w:val="22"/>
        </w:rPr>
        <w:t>ka</w:t>
      </w:r>
      <w:r w:rsidRPr="0029105F">
        <w:rPr>
          <w:rFonts w:eastAsia="Times New Roman" w:cs="Arial"/>
          <w:sz w:val="22"/>
        </w:rPr>
        <w:t xml:space="preserve"> v dávce 30 l/ ks</w:t>
      </w:r>
      <w:r w:rsidRPr="0029105F">
        <w:rPr>
          <w:rFonts w:eastAsia="Times New Roman" w:cs="Arial"/>
          <w:sz w:val="22"/>
          <w:szCs w:val="22"/>
        </w:rPr>
        <w:t>, četnost 20 x ročně,</w:t>
      </w:r>
    </w:p>
    <w:p w14:paraId="44024E4C" w14:textId="77777777" w:rsidR="0029105F" w:rsidRPr="0029105F" w:rsidRDefault="0029105F" w:rsidP="002F3988">
      <w:pPr>
        <w:widowControl/>
        <w:numPr>
          <w:ilvl w:val="0"/>
          <w:numId w:val="21"/>
        </w:numPr>
        <w:spacing w:after="120" w:line="240" w:lineRule="auto"/>
        <w:ind w:left="426" w:hanging="284"/>
        <w:contextualSpacing/>
        <w:jc w:val="both"/>
        <w:rPr>
          <w:rFonts w:eastAsia="Times New Roman" w:cs="Arial"/>
          <w:sz w:val="22"/>
        </w:rPr>
      </w:pPr>
      <w:r w:rsidRPr="0029105F">
        <w:rPr>
          <w:rFonts w:eastAsia="Times New Roman" w:cs="Arial"/>
          <w:sz w:val="22"/>
        </w:rPr>
        <w:t>vypletí záhonu mechanicky vč. odvozu hmoty, 4 x za vegetaci (duben, květen, červenec, září)</w:t>
      </w:r>
    </w:p>
    <w:p w14:paraId="278294CD" w14:textId="77777777" w:rsidR="0029105F" w:rsidRPr="0029105F" w:rsidRDefault="0029105F" w:rsidP="002F3988">
      <w:pPr>
        <w:widowControl/>
        <w:spacing w:after="120" w:line="240" w:lineRule="auto"/>
        <w:contextualSpacing/>
        <w:jc w:val="both"/>
        <w:rPr>
          <w:rFonts w:eastAsia="Times New Roman" w:cs="Arial"/>
          <w:sz w:val="22"/>
        </w:rPr>
      </w:pPr>
    </w:p>
    <w:p w14:paraId="5793321F" w14:textId="77777777" w:rsidR="0029105F" w:rsidRPr="0029105F" w:rsidRDefault="0029105F" w:rsidP="002F3988">
      <w:pPr>
        <w:widowControl/>
        <w:spacing w:after="120" w:line="240" w:lineRule="auto"/>
        <w:contextualSpacing/>
        <w:jc w:val="both"/>
        <w:rPr>
          <w:rFonts w:eastAsia="Times New Roman" w:cs="Arial"/>
          <w:sz w:val="22"/>
          <w:u w:val="single"/>
        </w:rPr>
      </w:pPr>
      <w:r w:rsidRPr="0029105F">
        <w:rPr>
          <w:rFonts w:eastAsia="Times New Roman" w:cs="Arial"/>
          <w:sz w:val="22"/>
          <w:u w:val="single"/>
        </w:rPr>
        <w:t>Následná péče o trvalkové záhony spočívá v:</w:t>
      </w:r>
    </w:p>
    <w:p w14:paraId="44F6AB33" w14:textId="77777777" w:rsidR="0029105F" w:rsidRPr="0029105F" w:rsidRDefault="0029105F" w:rsidP="002F3988">
      <w:pPr>
        <w:widowControl/>
        <w:numPr>
          <w:ilvl w:val="0"/>
          <w:numId w:val="21"/>
        </w:numPr>
        <w:spacing w:after="120" w:line="240" w:lineRule="auto"/>
        <w:ind w:left="426" w:hanging="284"/>
        <w:contextualSpacing/>
        <w:jc w:val="both"/>
        <w:rPr>
          <w:rFonts w:eastAsia="Times New Roman" w:cs="Arial"/>
          <w:sz w:val="22"/>
        </w:rPr>
      </w:pPr>
      <w:r w:rsidRPr="0029105F">
        <w:rPr>
          <w:rFonts w:eastAsia="Times New Roman" w:cs="Arial"/>
          <w:sz w:val="22"/>
        </w:rPr>
        <w:t>zálivce v dávce 10 l/m</w:t>
      </w:r>
      <w:r w:rsidRPr="0029105F">
        <w:rPr>
          <w:rFonts w:eastAsia="Times New Roman" w:cs="Arial"/>
          <w:sz w:val="22"/>
          <w:vertAlign w:val="superscript"/>
        </w:rPr>
        <w:t>2</w:t>
      </w:r>
      <w:r w:rsidRPr="0029105F">
        <w:rPr>
          <w:rFonts w:eastAsia="Times New Roman" w:cs="Arial"/>
          <w:sz w:val="22"/>
        </w:rPr>
        <w:t>, v prvním a druhém roce 10 x ročně, další tři roky 5 x ročně</w:t>
      </w:r>
    </w:p>
    <w:p w14:paraId="4612987F" w14:textId="77777777" w:rsidR="0029105F" w:rsidRPr="0029105F" w:rsidRDefault="0029105F" w:rsidP="002F3988">
      <w:pPr>
        <w:widowControl/>
        <w:numPr>
          <w:ilvl w:val="0"/>
          <w:numId w:val="21"/>
        </w:numPr>
        <w:spacing w:after="120" w:line="240" w:lineRule="auto"/>
        <w:ind w:left="426" w:hanging="284"/>
        <w:contextualSpacing/>
        <w:jc w:val="both"/>
        <w:rPr>
          <w:rFonts w:eastAsia="Times New Roman" w:cs="Arial"/>
          <w:sz w:val="22"/>
        </w:rPr>
      </w:pPr>
      <w:r w:rsidRPr="0029105F">
        <w:rPr>
          <w:rFonts w:eastAsia="Times New Roman" w:cs="Arial"/>
          <w:sz w:val="22"/>
        </w:rPr>
        <w:t>vypletí záhonu mechanicky vč. odvozu hmoty (jednoleté, vytrvalé bylinné plevele a semenáče stromových druhů), 4 x za vegetaci (duben, květen, červenec, září)</w:t>
      </w:r>
    </w:p>
    <w:p w14:paraId="5271193A" w14:textId="3C322771" w:rsidR="0029105F" w:rsidRPr="0029105F" w:rsidRDefault="0029105F" w:rsidP="002F3988">
      <w:pPr>
        <w:widowControl/>
        <w:numPr>
          <w:ilvl w:val="0"/>
          <w:numId w:val="21"/>
        </w:numPr>
        <w:spacing w:after="120" w:line="240" w:lineRule="auto"/>
        <w:ind w:left="426" w:hanging="284"/>
        <w:contextualSpacing/>
        <w:jc w:val="both"/>
        <w:rPr>
          <w:rFonts w:eastAsia="Times New Roman" w:cs="Arial"/>
          <w:sz w:val="22"/>
        </w:rPr>
      </w:pPr>
      <w:r w:rsidRPr="0029105F">
        <w:rPr>
          <w:rFonts w:eastAsia="Times New Roman" w:cs="Arial"/>
          <w:sz w:val="22"/>
        </w:rPr>
        <w:t>redukc</w:t>
      </w:r>
      <w:r w:rsidR="00D759C3">
        <w:rPr>
          <w:rFonts w:eastAsia="Times New Roman" w:cs="Arial"/>
          <w:sz w:val="22"/>
        </w:rPr>
        <w:t>i</w:t>
      </w:r>
      <w:r w:rsidRPr="0029105F">
        <w:rPr>
          <w:rFonts w:eastAsia="Times New Roman" w:cs="Arial"/>
          <w:sz w:val="22"/>
        </w:rPr>
        <w:t xml:space="preserve"> semenáčů trvalek (během pletí záhonu) – práce musí vykonávat kvalifikovaní pracovníci</w:t>
      </w:r>
    </w:p>
    <w:p w14:paraId="57E19EC9" w14:textId="77777777" w:rsidR="0029105F" w:rsidRPr="0029105F" w:rsidRDefault="0029105F" w:rsidP="002F3988">
      <w:pPr>
        <w:widowControl/>
        <w:numPr>
          <w:ilvl w:val="0"/>
          <w:numId w:val="21"/>
        </w:numPr>
        <w:spacing w:after="120" w:line="240" w:lineRule="auto"/>
        <w:ind w:left="426" w:hanging="284"/>
        <w:contextualSpacing/>
        <w:jc w:val="both"/>
        <w:rPr>
          <w:rFonts w:eastAsia="Times New Roman" w:cs="Arial"/>
          <w:sz w:val="22"/>
        </w:rPr>
      </w:pPr>
      <w:r w:rsidRPr="0029105F">
        <w:rPr>
          <w:rFonts w:eastAsia="Times New Roman" w:cs="Arial"/>
          <w:sz w:val="22"/>
        </w:rPr>
        <w:t>odstranění odumřelé biomasy a vyhrabání listí – 1 x ročně v předjaří</w:t>
      </w:r>
    </w:p>
    <w:p w14:paraId="05956143" w14:textId="6AD2FAD0" w:rsidR="0029105F" w:rsidRPr="0029105F" w:rsidRDefault="0029105F" w:rsidP="002F3988">
      <w:pPr>
        <w:widowControl/>
        <w:numPr>
          <w:ilvl w:val="0"/>
          <w:numId w:val="21"/>
        </w:numPr>
        <w:spacing w:after="120" w:line="240" w:lineRule="auto"/>
        <w:ind w:left="426" w:hanging="284"/>
        <w:contextualSpacing/>
        <w:jc w:val="both"/>
        <w:rPr>
          <w:rFonts w:eastAsia="Times New Roman" w:cs="Arial"/>
          <w:sz w:val="22"/>
        </w:rPr>
      </w:pPr>
      <w:r w:rsidRPr="0029105F">
        <w:rPr>
          <w:rFonts w:eastAsia="Times New Roman" w:cs="Arial"/>
          <w:sz w:val="22"/>
        </w:rPr>
        <w:t>ochran</w:t>
      </w:r>
      <w:r w:rsidR="00D759C3">
        <w:rPr>
          <w:rFonts w:eastAsia="Times New Roman" w:cs="Arial"/>
          <w:sz w:val="22"/>
        </w:rPr>
        <w:t>ě</w:t>
      </w:r>
      <w:r w:rsidRPr="0029105F">
        <w:rPr>
          <w:rFonts w:eastAsia="Times New Roman" w:cs="Arial"/>
          <w:sz w:val="22"/>
        </w:rPr>
        <w:t xml:space="preserve"> proti poškození mrazem a sněhem v případě extrémních výkyvů teplot</w:t>
      </w:r>
    </w:p>
    <w:p w14:paraId="23155FB7" w14:textId="7156B98D" w:rsidR="00D1755C" w:rsidRDefault="00412674" w:rsidP="00383A23">
      <w:pPr>
        <w:tabs>
          <w:tab w:val="left" w:pos="284"/>
        </w:tabs>
        <w:spacing w:before="240" w:after="120" w:line="240" w:lineRule="auto"/>
        <w:jc w:val="both"/>
        <w:rPr>
          <w:rFonts w:cs="Arial"/>
          <w:sz w:val="22"/>
          <w:szCs w:val="22"/>
        </w:rPr>
      </w:pPr>
      <w:r w:rsidRPr="00412674">
        <w:rPr>
          <w:rFonts w:cs="Arial"/>
          <w:b/>
          <w:sz w:val="22"/>
          <w:szCs w:val="22"/>
        </w:rPr>
        <w:t>6.</w:t>
      </w:r>
      <w:r>
        <w:rPr>
          <w:rFonts w:cs="Arial"/>
          <w:sz w:val="22"/>
          <w:szCs w:val="22"/>
        </w:rPr>
        <w:t xml:space="preserve"> </w:t>
      </w:r>
      <w:r w:rsidR="00D1755C">
        <w:rPr>
          <w:rFonts w:cs="Arial"/>
          <w:sz w:val="22"/>
          <w:szCs w:val="22"/>
        </w:rPr>
        <w:t>V případě, že dojde k uschnutí dřevin po dobu trvání této smlouvy</w:t>
      </w:r>
      <w:r w:rsidR="000F0B44">
        <w:rPr>
          <w:rFonts w:cs="Arial"/>
          <w:sz w:val="22"/>
          <w:szCs w:val="22"/>
        </w:rPr>
        <w:t>,</w:t>
      </w:r>
      <w:r w:rsidR="00D1755C">
        <w:rPr>
          <w:rFonts w:cs="Arial"/>
          <w:sz w:val="22"/>
          <w:szCs w:val="22"/>
        </w:rPr>
        <w:t xml:space="preserve"> se zhotovitel zavazuje na svůj náklad provést odstranění odumřelé dřeviny nejpozději do 30ti dnů od tohoto zjištění. Následně bude provedena výměna vč. veškerých prací s tím spojených v nejbližším vhodném ročním období. Následně se zhotovitel zavazuje ve vztahu k takto vysazeným dřev</w:t>
      </w:r>
      <w:r w:rsidR="002F3988">
        <w:rPr>
          <w:rFonts w:cs="Arial"/>
          <w:sz w:val="22"/>
          <w:szCs w:val="22"/>
        </w:rPr>
        <w:t>inám provádět zálivku po dobu 60</w:t>
      </w:r>
      <w:r w:rsidR="00D1755C">
        <w:rPr>
          <w:rFonts w:cs="Arial"/>
          <w:sz w:val="22"/>
          <w:szCs w:val="22"/>
        </w:rPr>
        <w:t xml:space="preserve"> po sobě jdoucích měsíců. V případě, že nedojde k obnově rostlinného materiálu, nebude proplácena zálivka této dřeviny.</w:t>
      </w:r>
    </w:p>
    <w:p w14:paraId="0605C6C7" w14:textId="5BFD603B" w:rsidR="009C22FF" w:rsidRDefault="00412674" w:rsidP="00412674">
      <w:pPr>
        <w:tabs>
          <w:tab w:val="left" w:pos="284"/>
        </w:tabs>
        <w:spacing w:before="80" w:after="120" w:line="240" w:lineRule="auto"/>
        <w:jc w:val="both"/>
        <w:rPr>
          <w:ins w:id="4" w:author="Rulfová Iveta Ing." w:date="2025-07-21T13:07:00Z"/>
          <w:rFonts w:cs="Arial"/>
          <w:sz w:val="22"/>
          <w:szCs w:val="22"/>
        </w:rPr>
      </w:pPr>
      <w:r w:rsidRPr="00412674">
        <w:rPr>
          <w:rFonts w:cs="Arial"/>
          <w:b/>
          <w:sz w:val="22"/>
          <w:szCs w:val="22"/>
        </w:rPr>
        <w:t>7.</w:t>
      </w:r>
      <w:r>
        <w:rPr>
          <w:rFonts w:cs="Arial"/>
          <w:sz w:val="22"/>
          <w:szCs w:val="22"/>
        </w:rPr>
        <w:t xml:space="preserve"> </w:t>
      </w:r>
      <w:r w:rsidR="009C22FF">
        <w:rPr>
          <w:rFonts w:cs="Arial"/>
          <w:sz w:val="22"/>
          <w:szCs w:val="22"/>
        </w:rPr>
        <w:t>O</w:t>
      </w:r>
      <w:r w:rsidR="009C22FF" w:rsidRPr="005B1177">
        <w:rPr>
          <w:rFonts w:cs="Arial"/>
          <w:sz w:val="22"/>
          <w:szCs w:val="22"/>
        </w:rPr>
        <w:t>bjednatel si vyhrazuje právo omezit nebo navýšit četnost zálivek s ohledem na klimatické podmínky. V případě navýšení z</w:t>
      </w:r>
      <w:r w:rsidR="004B5404" w:rsidRPr="005B1177">
        <w:rPr>
          <w:rFonts w:cs="Arial"/>
          <w:sz w:val="22"/>
          <w:szCs w:val="22"/>
        </w:rPr>
        <w:t>álivek bude počet provedených zálivek nad rámec smlouvy vynásoben cenou stanovenou v položkovém rozpočtu. V případě nižšího počtu provedených zálivek bude cena za neprovedené zálivky ponížena.</w:t>
      </w:r>
    </w:p>
    <w:p w14:paraId="22619ADE" w14:textId="675ED20A" w:rsidR="008E6125" w:rsidRPr="00231034" w:rsidRDefault="008E6125" w:rsidP="00412674">
      <w:pPr>
        <w:tabs>
          <w:tab w:val="left" w:pos="284"/>
        </w:tabs>
        <w:spacing w:before="80" w:after="120" w:line="240" w:lineRule="auto"/>
        <w:jc w:val="both"/>
        <w:rPr>
          <w:rFonts w:cs="Arial"/>
          <w:sz w:val="22"/>
          <w:szCs w:val="22"/>
        </w:rPr>
      </w:pPr>
      <w:ins w:id="5" w:author="Rulfová Iveta Ing." w:date="2025-07-21T13:07:00Z">
        <w:r w:rsidRPr="008E6125">
          <w:rPr>
            <w:rFonts w:cs="Arial"/>
            <w:b/>
            <w:sz w:val="22"/>
            <w:szCs w:val="22"/>
            <w:rPrChange w:id="6" w:author="Rulfová Iveta Ing." w:date="2025-07-21T13:07:00Z">
              <w:rPr>
                <w:rFonts w:cs="Arial"/>
                <w:sz w:val="22"/>
                <w:szCs w:val="22"/>
              </w:rPr>
            </w:rPrChange>
          </w:rPr>
          <w:t>8.</w:t>
        </w:r>
        <w:r>
          <w:rPr>
            <w:rFonts w:cs="Arial"/>
            <w:sz w:val="22"/>
            <w:szCs w:val="22"/>
          </w:rPr>
          <w:t xml:space="preserve"> Neobsazen</w:t>
        </w:r>
      </w:ins>
    </w:p>
    <w:p w14:paraId="7ED517F8" w14:textId="2D1675BD" w:rsidR="00412E3C" w:rsidRDefault="00412674" w:rsidP="00412674">
      <w:pPr>
        <w:tabs>
          <w:tab w:val="left" w:pos="284"/>
        </w:tabs>
        <w:spacing w:before="80" w:after="120" w:line="240" w:lineRule="auto"/>
        <w:jc w:val="both"/>
        <w:rPr>
          <w:rFonts w:cs="Arial"/>
          <w:sz w:val="22"/>
          <w:szCs w:val="22"/>
        </w:rPr>
      </w:pPr>
      <w:r w:rsidRPr="00412674">
        <w:rPr>
          <w:rFonts w:cs="Arial"/>
          <w:b/>
          <w:sz w:val="22"/>
          <w:szCs w:val="22"/>
        </w:rPr>
        <w:t>9.</w:t>
      </w:r>
      <w:r>
        <w:rPr>
          <w:rFonts w:cs="Arial"/>
          <w:sz w:val="22"/>
          <w:szCs w:val="22"/>
        </w:rPr>
        <w:t xml:space="preserve"> </w:t>
      </w:r>
      <w:r w:rsidR="00412E3C" w:rsidRPr="001D0D9C">
        <w:rPr>
          <w:rFonts w:cs="Arial"/>
          <w:sz w:val="22"/>
          <w:szCs w:val="22"/>
        </w:rPr>
        <w:t>Zhotovitel se zavazuje zajistit rostlinný materiál</w:t>
      </w:r>
      <w:r w:rsidR="00020934">
        <w:rPr>
          <w:rFonts w:cs="Arial"/>
          <w:sz w:val="22"/>
          <w:szCs w:val="22"/>
        </w:rPr>
        <w:t>,</w:t>
      </w:r>
      <w:r w:rsidR="00777BEB">
        <w:rPr>
          <w:rFonts w:cs="Arial"/>
          <w:sz w:val="22"/>
          <w:szCs w:val="22"/>
        </w:rPr>
        <w:t xml:space="preserve"> </w:t>
      </w:r>
      <w:r w:rsidR="00412E3C">
        <w:rPr>
          <w:rFonts w:cs="Arial"/>
          <w:sz w:val="22"/>
          <w:szCs w:val="22"/>
        </w:rPr>
        <w:t>travní směsi</w:t>
      </w:r>
      <w:r w:rsidR="00333F54">
        <w:rPr>
          <w:rFonts w:cs="Arial"/>
          <w:sz w:val="22"/>
          <w:szCs w:val="22"/>
        </w:rPr>
        <w:t xml:space="preserve"> a nový mobiliář</w:t>
      </w:r>
      <w:r w:rsidR="00412E3C" w:rsidRPr="001D0D9C">
        <w:rPr>
          <w:rFonts w:cs="Arial"/>
          <w:sz w:val="22"/>
          <w:szCs w:val="22"/>
        </w:rPr>
        <w:t xml:space="preserve"> dle specifikace </w:t>
      </w:r>
      <w:r w:rsidR="00412E3C">
        <w:rPr>
          <w:rFonts w:cs="Arial"/>
          <w:sz w:val="22"/>
          <w:szCs w:val="22"/>
        </w:rPr>
        <w:t xml:space="preserve">uvedené </w:t>
      </w:r>
      <w:r w:rsidR="00D759C3">
        <w:rPr>
          <w:rFonts w:cs="Arial"/>
          <w:sz w:val="22"/>
          <w:szCs w:val="22"/>
        </w:rPr>
        <w:t xml:space="preserve">v </w:t>
      </w:r>
      <w:r w:rsidR="00412E3C" w:rsidRPr="001D0D9C">
        <w:rPr>
          <w:rFonts w:cs="Arial"/>
          <w:sz w:val="22"/>
          <w:szCs w:val="22"/>
        </w:rPr>
        <w:t>projektové dokumentac</w:t>
      </w:r>
      <w:r w:rsidR="00D759C3">
        <w:rPr>
          <w:rFonts w:cs="Arial"/>
          <w:sz w:val="22"/>
          <w:szCs w:val="22"/>
        </w:rPr>
        <w:t>i a dle Manuálu povrchů a mobiliáře města Louny</w:t>
      </w:r>
      <w:r w:rsidR="00412E3C" w:rsidRPr="001D0D9C">
        <w:rPr>
          <w:rFonts w:cs="Arial"/>
          <w:sz w:val="22"/>
          <w:szCs w:val="22"/>
        </w:rPr>
        <w:t>.</w:t>
      </w:r>
    </w:p>
    <w:p w14:paraId="3967782B" w14:textId="365E51B3" w:rsidR="002A0F2D" w:rsidRDefault="00412674" w:rsidP="00285B2C">
      <w:pPr>
        <w:tabs>
          <w:tab w:val="left" w:pos="284"/>
        </w:tabs>
        <w:spacing w:after="120" w:line="240" w:lineRule="auto"/>
        <w:jc w:val="both"/>
        <w:rPr>
          <w:rFonts w:cs="Arial"/>
          <w:sz w:val="22"/>
          <w:szCs w:val="22"/>
        </w:rPr>
      </w:pPr>
      <w:r>
        <w:rPr>
          <w:rFonts w:cs="Arial"/>
          <w:b/>
          <w:sz w:val="22"/>
          <w:szCs w:val="22"/>
        </w:rPr>
        <w:t>1</w:t>
      </w:r>
      <w:r w:rsidR="00534A5D">
        <w:rPr>
          <w:rFonts w:cs="Arial"/>
          <w:b/>
          <w:sz w:val="22"/>
          <w:szCs w:val="22"/>
        </w:rPr>
        <w:t>0</w:t>
      </w:r>
      <w:r>
        <w:rPr>
          <w:rFonts w:cs="Arial"/>
          <w:b/>
          <w:sz w:val="22"/>
          <w:szCs w:val="22"/>
        </w:rPr>
        <w:t xml:space="preserve">. </w:t>
      </w:r>
      <w:r w:rsidR="00F35E0E" w:rsidRPr="00EC6811">
        <w:rPr>
          <w:rFonts w:cs="Arial"/>
          <w:sz w:val="22"/>
          <w:szCs w:val="22"/>
        </w:rPr>
        <w:t>Předmět díla bude proveden v nejlepší kvalitě a v souladu s příslušnými normami a předpisy platnými v době provádění díla tzn. české technické normy, evropské normy, evropská technická schválení, technické specifikace zveřejněné v úředním věstníku Evropské unie, stavební technická osvědčení.</w:t>
      </w:r>
    </w:p>
    <w:p w14:paraId="17994534" w14:textId="39A57C01" w:rsidR="00CC6943" w:rsidRPr="00CC6943" w:rsidRDefault="00CC6943" w:rsidP="00285B2C">
      <w:pPr>
        <w:tabs>
          <w:tab w:val="left" w:pos="284"/>
        </w:tabs>
        <w:spacing w:after="120" w:line="240" w:lineRule="auto"/>
        <w:jc w:val="both"/>
        <w:rPr>
          <w:rFonts w:cs="Arial"/>
          <w:b/>
          <w:sz w:val="22"/>
          <w:szCs w:val="22"/>
        </w:rPr>
      </w:pPr>
      <w:r w:rsidRPr="002A0F2D">
        <w:rPr>
          <w:b/>
          <w:sz w:val="22"/>
          <w:szCs w:val="22"/>
        </w:rPr>
        <w:t>1</w:t>
      </w:r>
      <w:r w:rsidR="00534A5D">
        <w:rPr>
          <w:b/>
          <w:sz w:val="22"/>
          <w:szCs w:val="22"/>
        </w:rPr>
        <w:t>1</w:t>
      </w:r>
      <w:r>
        <w:t>.</w:t>
      </w:r>
      <w:r w:rsidRPr="00CC6943">
        <w:rPr>
          <w:rFonts w:eastAsia="Times New Roman"/>
          <w:color w:val="000000"/>
        </w:rPr>
        <w:t xml:space="preserve"> </w:t>
      </w:r>
      <w:r w:rsidRPr="002A0F2D">
        <w:rPr>
          <w:rFonts w:eastAsia="Times New Roman"/>
          <w:color w:val="000000"/>
          <w:sz w:val="22"/>
          <w:szCs w:val="22"/>
        </w:rPr>
        <w:t xml:space="preserve">Dojde-li při realizaci předmětu díla k jakýmkoliv změnám, doplňkům nebo rozšíření předmětu díla na základě požadavků objednatele či budou vyvolány stavbou, je objednatel povinen zhotoviteli předat soupis těchto změn a to i formou zápisu do stavebního deníku. Zhotovitel soupis prací ocení podle jednotkových položek použitých pro návrh ceny díla v nabídce. Pokud nejsou položky v nabídce uvedeny, tak podle jím navrhovaných cen, resp. oboustranně odsouhlasených cen. O těchto změnách uzavřou obě smluvní strany dodatek ke smlouvě, ve kterém dohodnou i případnou úpravu termínu předání díla. V případě, že takto navržené změny zhoršují kvalitu díla, je zhotovitel povinen objednatele na tuto skutečnost </w:t>
      </w:r>
      <w:r w:rsidRPr="002A0F2D">
        <w:rPr>
          <w:rFonts w:eastAsia="Times New Roman"/>
          <w:color w:val="000000"/>
          <w:sz w:val="22"/>
          <w:szCs w:val="22"/>
        </w:rPr>
        <w:lastRenderedPageBreak/>
        <w:t xml:space="preserve">upozornit. </w:t>
      </w:r>
    </w:p>
    <w:p w14:paraId="1A650AB4" w14:textId="3B7C0B6F" w:rsidR="00CC6943" w:rsidRPr="00CC6943" w:rsidRDefault="00CC6943" w:rsidP="00CC6943">
      <w:pPr>
        <w:tabs>
          <w:tab w:val="left" w:pos="284"/>
        </w:tabs>
        <w:spacing w:after="120" w:line="240" w:lineRule="auto"/>
        <w:jc w:val="both"/>
        <w:rPr>
          <w:rFonts w:eastAsia="Times New Roman" w:cs="Arial"/>
          <w:color w:val="000000"/>
          <w:sz w:val="22"/>
          <w:szCs w:val="22"/>
        </w:rPr>
      </w:pPr>
      <w:r w:rsidRPr="00CC6943">
        <w:rPr>
          <w:rFonts w:eastAsia="Times New Roman" w:cs="Arial"/>
          <w:b/>
          <w:color w:val="000000"/>
          <w:sz w:val="22"/>
          <w:szCs w:val="22"/>
        </w:rPr>
        <w:t>1</w:t>
      </w:r>
      <w:r w:rsidR="00534A5D">
        <w:rPr>
          <w:rFonts w:eastAsia="Times New Roman" w:cs="Arial"/>
          <w:b/>
          <w:color w:val="000000"/>
          <w:sz w:val="22"/>
          <w:szCs w:val="22"/>
        </w:rPr>
        <w:t>2</w:t>
      </w:r>
      <w:r w:rsidRPr="00CC6943">
        <w:rPr>
          <w:rFonts w:eastAsia="Times New Roman" w:cs="Arial"/>
          <w:b/>
          <w:color w:val="000000"/>
          <w:sz w:val="22"/>
          <w:szCs w:val="22"/>
        </w:rPr>
        <w:t>.</w:t>
      </w:r>
      <w:r>
        <w:rPr>
          <w:rFonts w:eastAsia="Times New Roman" w:cs="Arial"/>
          <w:color w:val="000000"/>
          <w:sz w:val="22"/>
          <w:szCs w:val="22"/>
        </w:rPr>
        <w:t xml:space="preserve"> </w:t>
      </w:r>
      <w:r w:rsidRPr="00CC6943">
        <w:rPr>
          <w:rFonts w:eastAsia="Times New Roman" w:cs="Arial"/>
          <w:color w:val="000000"/>
          <w:sz w:val="22"/>
          <w:szCs w:val="22"/>
        </w:rPr>
        <w:t>Vznikne-li v souvislosti s dílem podle této smlouvy potřeba provést práce nad rámec projektové dokumentace a zadávacích podmínek zadávacího/výběrového řízení (např. práce vyvolané potřebami stavby, jež není možné kvalifikovat jako vady a nedodělky), bude jejich zadání probíhat v souladu se zákonem č. 134/2016 Sb., o zadávání veřejných zakázek, v platném znění (dále také ZZVZ).</w:t>
      </w:r>
    </w:p>
    <w:p w14:paraId="4D064D23" w14:textId="49093509" w:rsidR="00CC6943" w:rsidRPr="00CC6943" w:rsidRDefault="00F35E0E" w:rsidP="00CC6943">
      <w:pPr>
        <w:pStyle w:val="Normln0"/>
        <w:spacing w:after="60"/>
        <w:jc w:val="both"/>
        <w:rPr>
          <w:rFonts w:cs="Arial"/>
          <w:color w:val="000000"/>
          <w:sz w:val="22"/>
          <w:szCs w:val="22"/>
        </w:rPr>
      </w:pPr>
      <w:r w:rsidRPr="00F35E0E">
        <w:rPr>
          <w:rFonts w:cs="Arial"/>
          <w:b/>
          <w:sz w:val="22"/>
          <w:szCs w:val="22"/>
        </w:rPr>
        <w:t>1</w:t>
      </w:r>
      <w:r w:rsidR="00534A5D">
        <w:rPr>
          <w:rFonts w:cs="Arial"/>
          <w:b/>
          <w:sz w:val="22"/>
          <w:szCs w:val="22"/>
        </w:rPr>
        <w:t>3</w:t>
      </w:r>
      <w:r w:rsidRPr="00F35E0E">
        <w:rPr>
          <w:rFonts w:cs="Arial"/>
          <w:b/>
          <w:sz w:val="22"/>
          <w:szCs w:val="22"/>
        </w:rPr>
        <w:t>.</w:t>
      </w:r>
      <w:r>
        <w:rPr>
          <w:rFonts w:cs="Arial"/>
          <w:sz w:val="22"/>
          <w:szCs w:val="22"/>
        </w:rPr>
        <w:t xml:space="preserve"> </w:t>
      </w:r>
      <w:r w:rsidR="00CC6943" w:rsidRPr="00CC6943">
        <w:rPr>
          <w:rFonts w:cs="Arial"/>
          <w:color w:val="000000"/>
          <w:sz w:val="22"/>
          <w:szCs w:val="22"/>
        </w:rPr>
        <w:t>O jakékoli vícepráci / dodatečné práci musí být mezi objednatelem a zhotovitelem uzavřena samostatná písemná smlouva (resp. dodatek ke smlouvě) s dohodnutím ceny a vlivu na termín předání díla. Zadání víceprací / dodatečných prací musí být řešeno v souladu s ZZVZ. Hodnota případných méněprací nesnižuje celkovou cenu za účelem výpočtu limitu pro postup dle § 222 ZZVZ.</w:t>
      </w:r>
    </w:p>
    <w:p w14:paraId="57B086D2" w14:textId="77777777" w:rsidR="0057001C" w:rsidRPr="00593915" w:rsidRDefault="0057001C" w:rsidP="0057001C">
      <w:pPr>
        <w:tabs>
          <w:tab w:val="left" w:pos="284"/>
        </w:tabs>
        <w:spacing w:before="80" w:line="240" w:lineRule="auto"/>
        <w:jc w:val="both"/>
        <w:rPr>
          <w:rFonts w:cs="Arial"/>
          <w:sz w:val="10"/>
          <w:szCs w:val="22"/>
        </w:rPr>
      </w:pPr>
    </w:p>
    <w:p w14:paraId="2A30F8A3" w14:textId="77777777" w:rsidR="00F33390" w:rsidRPr="001D0D9C" w:rsidRDefault="00F33390" w:rsidP="00072C2A">
      <w:pPr>
        <w:spacing w:before="120" w:line="240" w:lineRule="auto"/>
        <w:jc w:val="center"/>
        <w:outlineLvl w:val="0"/>
        <w:rPr>
          <w:rFonts w:cs="Arial"/>
          <w:b/>
          <w:sz w:val="22"/>
          <w:szCs w:val="22"/>
        </w:rPr>
      </w:pPr>
      <w:r w:rsidRPr="001D0D9C">
        <w:rPr>
          <w:rFonts w:cs="Arial"/>
          <w:b/>
          <w:sz w:val="22"/>
          <w:szCs w:val="22"/>
        </w:rPr>
        <w:t xml:space="preserve">Čl. </w:t>
      </w:r>
      <w:r w:rsidR="00CF71DD">
        <w:rPr>
          <w:rFonts w:cs="Arial"/>
          <w:b/>
          <w:sz w:val="22"/>
          <w:szCs w:val="22"/>
        </w:rPr>
        <w:t>IV</w:t>
      </w:r>
    </w:p>
    <w:p w14:paraId="33BF5098" w14:textId="77777777" w:rsidR="00F33390" w:rsidRPr="001D0D9C" w:rsidRDefault="00F33390" w:rsidP="00B0695D">
      <w:pPr>
        <w:spacing w:after="120" w:line="240" w:lineRule="auto"/>
        <w:jc w:val="center"/>
        <w:rPr>
          <w:rFonts w:cs="Arial"/>
          <w:b/>
          <w:sz w:val="22"/>
          <w:szCs w:val="22"/>
        </w:rPr>
      </w:pPr>
      <w:r w:rsidRPr="001D0D9C">
        <w:rPr>
          <w:rFonts w:cs="Arial"/>
          <w:b/>
          <w:sz w:val="22"/>
          <w:szCs w:val="22"/>
        </w:rPr>
        <w:t>POVINNOSTI ZHOTOVITELE</w:t>
      </w:r>
    </w:p>
    <w:p w14:paraId="4D83A6B8" w14:textId="77777777" w:rsidR="00F33390" w:rsidRPr="001D0D9C" w:rsidRDefault="00F33390" w:rsidP="004F45E4">
      <w:pPr>
        <w:numPr>
          <w:ilvl w:val="0"/>
          <w:numId w:val="4"/>
        </w:numPr>
        <w:tabs>
          <w:tab w:val="left" w:pos="284"/>
        </w:tabs>
        <w:spacing w:after="120" w:line="240" w:lineRule="auto"/>
        <w:ind w:left="0" w:firstLine="0"/>
        <w:jc w:val="both"/>
        <w:rPr>
          <w:rFonts w:cs="Arial"/>
          <w:sz w:val="22"/>
          <w:szCs w:val="22"/>
        </w:rPr>
      </w:pPr>
      <w:r w:rsidRPr="001D0D9C">
        <w:rPr>
          <w:rFonts w:cs="Arial"/>
          <w:sz w:val="22"/>
          <w:szCs w:val="22"/>
        </w:rPr>
        <w:t>Zhotovitel se zavazuje ke kvalitnímu a včasnému zajištění činnosti uvedené v předmětu smlouvy.</w:t>
      </w:r>
    </w:p>
    <w:p w14:paraId="4E9FAFF8" w14:textId="77777777" w:rsidR="00F33390" w:rsidRPr="001D0D9C" w:rsidRDefault="00F33390" w:rsidP="004F45E4">
      <w:pPr>
        <w:numPr>
          <w:ilvl w:val="0"/>
          <w:numId w:val="4"/>
        </w:numPr>
        <w:tabs>
          <w:tab w:val="left" w:pos="284"/>
        </w:tabs>
        <w:spacing w:after="120" w:line="240" w:lineRule="auto"/>
        <w:ind w:left="0" w:firstLine="0"/>
        <w:jc w:val="both"/>
        <w:rPr>
          <w:rFonts w:cs="Arial"/>
          <w:sz w:val="22"/>
          <w:szCs w:val="22"/>
        </w:rPr>
      </w:pPr>
      <w:r w:rsidRPr="001D0D9C">
        <w:rPr>
          <w:rFonts w:cs="Arial"/>
          <w:sz w:val="22"/>
          <w:szCs w:val="22"/>
        </w:rPr>
        <w:t>Zhotovitel odpovídá za dodržení záručních lhůt uvedených v čl. V</w:t>
      </w:r>
      <w:r w:rsidR="00CF71DD">
        <w:rPr>
          <w:rFonts w:cs="Arial"/>
          <w:sz w:val="22"/>
          <w:szCs w:val="22"/>
        </w:rPr>
        <w:t>I</w:t>
      </w:r>
      <w:r w:rsidRPr="001D0D9C">
        <w:rPr>
          <w:rFonts w:cs="Arial"/>
          <w:sz w:val="22"/>
          <w:szCs w:val="22"/>
        </w:rPr>
        <w:t>I.</w:t>
      </w:r>
    </w:p>
    <w:p w14:paraId="5F2E8FBD" w14:textId="5AD7F05B" w:rsidR="005D25FE" w:rsidRPr="00B10734" w:rsidRDefault="00F33390" w:rsidP="004F45E4">
      <w:pPr>
        <w:numPr>
          <w:ilvl w:val="0"/>
          <w:numId w:val="4"/>
        </w:numPr>
        <w:tabs>
          <w:tab w:val="left" w:pos="284"/>
        </w:tabs>
        <w:spacing w:after="120" w:line="240" w:lineRule="auto"/>
        <w:ind w:left="0" w:firstLine="0"/>
        <w:jc w:val="both"/>
        <w:rPr>
          <w:rFonts w:cs="Arial"/>
          <w:sz w:val="6"/>
          <w:szCs w:val="22"/>
        </w:rPr>
      </w:pPr>
      <w:r w:rsidRPr="001D0D9C">
        <w:rPr>
          <w:rFonts w:cs="Arial"/>
          <w:sz w:val="22"/>
          <w:szCs w:val="22"/>
        </w:rPr>
        <w:t xml:space="preserve">Zhotovitel se zavazuje do pěti </w:t>
      </w:r>
      <w:r w:rsidR="00DC3F1B">
        <w:rPr>
          <w:rFonts w:cs="Arial"/>
          <w:sz w:val="22"/>
          <w:szCs w:val="22"/>
        </w:rPr>
        <w:t xml:space="preserve">kalendářních </w:t>
      </w:r>
      <w:r w:rsidRPr="001D0D9C">
        <w:rPr>
          <w:rFonts w:cs="Arial"/>
          <w:sz w:val="22"/>
          <w:szCs w:val="22"/>
        </w:rPr>
        <w:t xml:space="preserve">dnů ode dne předání označit </w:t>
      </w:r>
      <w:r w:rsidR="007D64E5" w:rsidRPr="001D0D9C">
        <w:rPr>
          <w:rFonts w:cs="Arial"/>
          <w:sz w:val="22"/>
          <w:szCs w:val="22"/>
        </w:rPr>
        <w:t>místo realizace</w:t>
      </w:r>
      <w:r w:rsidRPr="001D0D9C">
        <w:rPr>
          <w:rFonts w:cs="Arial"/>
          <w:sz w:val="22"/>
          <w:szCs w:val="22"/>
        </w:rPr>
        <w:t xml:space="preserve"> zřeteln</w:t>
      </w:r>
      <w:r w:rsidR="00CF71DD">
        <w:rPr>
          <w:rFonts w:cs="Arial"/>
          <w:sz w:val="22"/>
          <w:szCs w:val="22"/>
        </w:rPr>
        <w:t>ými</w:t>
      </w:r>
      <w:r w:rsidRPr="001D0D9C">
        <w:rPr>
          <w:rFonts w:cs="Arial"/>
          <w:sz w:val="22"/>
          <w:szCs w:val="22"/>
        </w:rPr>
        <w:t xml:space="preserve"> </w:t>
      </w:r>
      <w:r w:rsidR="00CF71DD" w:rsidRPr="001D0D9C">
        <w:rPr>
          <w:rFonts w:cs="Arial"/>
          <w:sz w:val="22"/>
          <w:szCs w:val="22"/>
        </w:rPr>
        <w:t>tabulemi</w:t>
      </w:r>
      <w:r w:rsidR="00CF71DD">
        <w:rPr>
          <w:rStyle w:val="Odkaznakoment"/>
        </w:rPr>
        <w:t xml:space="preserve"> </w:t>
      </w:r>
      <w:r w:rsidR="00CF71DD" w:rsidRPr="00CF71DD">
        <w:rPr>
          <w:rStyle w:val="Odkaznakoment"/>
          <w:sz w:val="22"/>
          <w:szCs w:val="22"/>
        </w:rPr>
        <w:t xml:space="preserve">v počtu </w:t>
      </w:r>
      <w:r w:rsidR="002F3988">
        <w:rPr>
          <w:rStyle w:val="Odkaznakoment"/>
          <w:sz w:val="22"/>
          <w:szCs w:val="22"/>
        </w:rPr>
        <w:t>2</w:t>
      </w:r>
      <w:r w:rsidR="00CF71DD" w:rsidRPr="00CF71DD">
        <w:rPr>
          <w:rStyle w:val="Odkaznakoment"/>
          <w:sz w:val="22"/>
          <w:szCs w:val="22"/>
        </w:rPr>
        <w:t xml:space="preserve"> kusů</w:t>
      </w:r>
      <w:r w:rsidR="00CF71DD">
        <w:rPr>
          <w:rStyle w:val="Odkaznakoment"/>
        </w:rPr>
        <w:t xml:space="preserve">, </w:t>
      </w:r>
      <w:r w:rsidR="00F01529" w:rsidRPr="00F01529">
        <w:rPr>
          <w:rStyle w:val="Odkaznakoment"/>
          <w:sz w:val="22"/>
        </w:rPr>
        <w:t xml:space="preserve">a to </w:t>
      </w:r>
      <w:r w:rsidR="00C907AC">
        <w:rPr>
          <w:rFonts w:cs="Arial"/>
          <w:sz w:val="22"/>
          <w:szCs w:val="22"/>
        </w:rPr>
        <w:t>po domluvě s</w:t>
      </w:r>
      <w:r w:rsidR="00CF71DD">
        <w:rPr>
          <w:rFonts w:cs="Arial"/>
          <w:sz w:val="22"/>
          <w:szCs w:val="22"/>
        </w:rPr>
        <w:t xml:space="preserve"> </w:t>
      </w:r>
      <w:r w:rsidR="004232EE">
        <w:rPr>
          <w:rFonts w:cs="Arial"/>
          <w:sz w:val="22"/>
          <w:szCs w:val="22"/>
        </w:rPr>
        <w:t>objednatelem</w:t>
      </w:r>
      <w:r w:rsidRPr="001D0D9C">
        <w:rPr>
          <w:rFonts w:cs="Arial"/>
          <w:sz w:val="22"/>
          <w:szCs w:val="22"/>
        </w:rPr>
        <w:t xml:space="preserve">, </w:t>
      </w:r>
      <w:r w:rsidR="004232EE">
        <w:rPr>
          <w:rFonts w:cs="Arial"/>
          <w:sz w:val="22"/>
          <w:szCs w:val="22"/>
        </w:rPr>
        <w:t xml:space="preserve">a to </w:t>
      </w:r>
      <w:r w:rsidR="004232EE" w:rsidRPr="001D0D9C">
        <w:rPr>
          <w:rFonts w:cs="Arial"/>
          <w:sz w:val="22"/>
          <w:szCs w:val="22"/>
        </w:rPr>
        <w:t>o</w:t>
      </w:r>
      <w:r w:rsidR="004232EE">
        <w:rPr>
          <w:rFonts w:cs="Arial"/>
          <w:sz w:val="22"/>
          <w:szCs w:val="22"/>
        </w:rPr>
        <w:t> </w:t>
      </w:r>
      <w:r w:rsidRPr="001D0D9C">
        <w:rPr>
          <w:rFonts w:cs="Arial"/>
          <w:sz w:val="22"/>
          <w:szCs w:val="22"/>
        </w:rPr>
        <w:t xml:space="preserve">rozměru 50 x </w:t>
      </w:r>
      <w:smartTag w:uri="urn:schemas-microsoft-com:office:smarttags" w:element="metricconverter">
        <w:smartTagPr>
          <w:attr w:name="ProductID" w:val="50 cm"/>
        </w:smartTagPr>
        <w:r w:rsidRPr="001D0D9C">
          <w:rPr>
            <w:rFonts w:cs="Arial"/>
            <w:sz w:val="22"/>
            <w:szCs w:val="22"/>
          </w:rPr>
          <w:t>50 cm</w:t>
        </w:r>
      </w:smartTag>
      <w:r w:rsidRPr="001D0D9C">
        <w:rPr>
          <w:rFonts w:cs="Arial"/>
          <w:sz w:val="22"/>
          <w:szCs w:val="22"/>
        </w:rPr>
        <w:t xml:space="preserve">, </w:t>
      </w:r>
      <w:r w:rsidR="00534A5D">
        <w:rPr>
          <w:rFonts w:cs="Arial"/>
          <w:sz w:val="22"/>
          <w:szCs w:val="22"/>
        </w:rPr>
        <w:t xml:space="preserve">na </w:t>
      </w:r>
      <w:r w:rsidRPr="001D0D9C">
        <w:rPr>
          <w:rFonts w:cs="Arial"/>
          <w:sz w:val="22"/>
          <w:szCs w:val="22"/>
        </w:rPr>
        <w:t>kter</w:t>
      </w:r>
      <w:r w:rsidR="00534A5D">
        <w:rPr>
          <w:rFonts w:cs="Arial"/>
          <w:sz w:val="22"/>
          <w:szCs w:val="22"/>
        </w:rPr>
        <w:t>ých</w:t>
      </w:r>
      <w:r w:rsidRPr="001D0D9C">
        <w:rPr>
          <w:rFonts w:cs="Arial"/>
          <w:sz w:val="22"/>
          <w:szCs w:val="22"/>
        </w:rPr>
        <w:t xml:space="preserve"> bud</w:t>
      </w:r>
      <w:r w:rsidR="00534A5D">
        <w:rPr>
          <w:rFonts w:cs="Arial"/>
          <w:sz w:val="22"/>
          <w:szCs w:val="22"/>
        </w:rPr>
        <w:t>e</w:t>
      </w:r>
      <w:r w:rsidR="00300DF7" w:rsidRPr="001D0D9C">
        <w:rPr>
          <w:rFonts w:cs="Arial"/>
          <w:sz w:val="22"/>
          <w:szCs w:val="22"/>
        </w:rPr>
        <w:t xml:space="preserve"> zřetelně</w:t>
      </w:r>
      <w:r w:rsidR="00534A5D">
        <w:rPr>
          <w:rFonts w:cs="Arial"/>
          <w:sz w:val="22"/>
          <w:szCs w:val="22"/>
        </w:rPr>
        <w:t xml:space="preserve"> </w:t>
      </w:r>
      <w:r w:rsidRPr="001D0D9C">
        <w:rPr>
          <w:rFonts w:cs="Arial"/>
          <w:sz w:val="22"/>
          <w:szCs w:val="22"/>
        </w:rPr>
        <w:t xml:space="preserve">vyznačeno následující: </w:t>
      </w:r>
      <w:r w:rsidRPr="002C1ACD">
        <w:rPr>
          <w:rFonts w:cs="Arial"/>
          <w:sz w:val="18"/>
          <w:szCs w:val="22"/>
        </w:rPr>
        <w:tab/>
      </w:r>
      <w:r w:rsidRPr="00B10734">
        <w:rPr>
          <w:rFonts w:cs="Arial"/>
          <w:sz w:val="6"/>
          <w:szCs w:val="22"/>
        </w:rPr>
        <w:tab/>
      </w:r>
    </w:p>
    <w:p w14:paraId="63C0CC05" w14:textId="50C3BF46" w:rsidR="00F87B76" w:rsidRPr="001D0D9C" w:rsidRDefault="00F33390" w:rsidP="002F3988">
      <w:pPr>
        <w:spacing w:line="240" w:lineRule="auto"/>
        <w:jc w:val="both"/>
        <w:rPr>
          <w:rFonts w:cs="Arial"/>
          <w:sz w:val="22"/>
          <w:szCs w:val="22"/>
        </w:rPr>
      </w:pPr>
      <w:r w:rsidRPr="001D0D9C">
        <w:rPr>
          <w:rFonts w:cs="Arial"/>
          <w:sz w:val="22"/>
          <w:szCs w:val="22"/>
        </w:rPr>
        <w:t>- název akce, která se na ploše provádí</w:t>
      </w:r>
      <w:r w:rsidR="008B2B6D">
        <w:rPr>
          <w:rFonts w:cs="Arial"/>
          <w:sz w:val="22"/>
          <w:szCs w:val="22"/>
        </w:rPr>
        <w:t>,</w:t>
      </w:r>
    </w:p>
    <w:p w14:paraId="765FD2CD" w14:textId="77777777" w:rsidR="00F33390" w:rsidRPr="001D0D9C" w:rsidRDefault="00F33390" w:rsidP="00042DE7">
      <w:pPr>
        <w:spacing w:line="240" w:lineRule="auto"/>
        <w:jc w:val="both"/>
        <w:rPr>
          <w:rFonts w:cs="Arial"/>
          <w:sz w:val="22"/>
          <w:szCs w:val="22"/>
        </w:rPr>
      </w:pPr>
      <w:r w:rsidRPr="001D0D9C">
        <w:rPr>
          <w:rFonts w:cs="Arial"/>
          <w:sz w:val="22"/>
          <w:szCs w:val="22"/>
        </w:rPr>
        <w:t xml:space="preserve">- název, sídlo a telefon </w:t>
      </w:r>
      <w:r w:rsidR="00DC3F1B">
        <w:rPr>
          <w:rFonts w:cs="Arial"/>
          <w:sz w:val="22"/>
          <w:szCs w:val="22"/>
        </w:rPr>
        <w:t>zhotovitele</w:t>
      </w:r>
      <w:r w:rsidRPr="001D0D9C">
        <w:rPr>
          <w:rFonts w:cs="Arial"/>
          <w:sz w:val="22"/>
          <w:szCs w:val="22"/>
        </w:rPr>
        <w:t xml:space="preserve">, </w:t>
      </w:r>
      <w:r w:rsidR="00DC3F1B" w:rsidRPr="001D0D9C">
        <w:rPr>
          <w:rFonts w:cs="Arial"/>
          <w:sz w:val="22"/>
          <w:szCs w:val="22"/>
        </w:rPr>
        <w:t>kter</w:t>
      </w:r>
      <w:r w:rsidR="00DC3F1B">
        <w:rPr>
          <w:rFonts w:cs="Arial"/>
          <w:sz w:val="22"/>
          <w:szCs w:val="22"/>
        </w:rPr>
        <w:t>ý</w:t>
      </w:r>
      <w:r w:rsidR="00DC3F1B" w:rsidRPr="001D0D9C">
        <w:rPr>
          <w:rFonts w:cs="Arial"/>
          <w:sz w:val="22"/>
          <w:szCs w:val="22"/>
        </w:rPr>
        <w:t xml:space="preserve"> </w:t>
      </w:r>
      <w:r w:rsidRPr="001D0D9C">
        <w:rPr>
          <w:rFonts w:cs="Arial"/>
          <w:sz w:val="22"/>
          <w:szCs w:val="22"/>
        </w:rPr>
        <w:t>provádí realizaci</w:t>
      </w:r>
      <w:r w:rsidR="008B2B6D">
        <w:rPr>
          <w:rFonts w:cs="Arial"/>
          <w:sz w:val="22"/>
          <w:szCs w:val="22"/>
        </w:rPr>
        <w:t>,</w:t>
      </w:r>
    </w:p>
    <w:p w14:paraId="5526ED65" w14:textId="77777777" w:rsidR="00F33390" w:rsidRPr="001D0D9C" w:rsidRDefault="00F33390" w:rsidP="00042DE7">
      <w:pPr>
        <w:spacing w:line="240" w:lineRule="auto"/>
        <w:jc w:val="both"/>
        <w:rPr>
          <w:rFonts w:cs="Arial"/>
          <w:sz w:val="22"/>
          <w:szCs w:val="22"/>
        </w:rPr>
      </w:pPr>
      <w:r w:rsidRPr="001D0D9C">
        <w:rPr>
          <w:rFonts w:cs="Arial"/>
          <w:sz w:val="22"/>
          <w:szCs w:val="22"/>
        </w:rPr>
        <w:t xml:space="preserve">- název a telefon </w:t>
      </w:r>
      <w:r w:rsidR="008B2B6D">
        <w:rPr>
          <w:rFonts w:cs="Arial"/>
          <w:sz w:val="22"/>
          <w:szCs w:val="22"/>
        </w:rPr>
        <w:t>objednatele,</w:t>
      </w:r>
    </w:p>
    <w:p w14:paraId="516E1D52" w14:textId="77777777" w:rsidR="00D33032" w:rsidRDefault="00680ADF" w:rsidP="00042DE7">
      <w:pPr>
        <w:spacing w:line="240" w:lineRule="auto"/>
        <w:jc w:val="both"/>
        <w:rPr>
          <w:rFonts w:cs="Arial"/>
          <w:sz w:val="22"/>
          <w:szCs w:val="22"/>
        </w:rPr>
      </w:pPr>
      <w:r w:rsidRPr="001D0D9C">
        <w:rPr>
          <w:rFonts w:cs="Arial"/>
          <w:sz w:val="22"/>
          <w:szCs w:val="22"/>
        </w:rPr>
        <w:t xml:space="preserve">- termín dokončení </w:t>
      </w:r>
      <w:r w:rsidR="008B2B6D">
        <w:rPr>
          <w:rFonts w:cs="Arial"/>
          <w:sz w:val="22"/>
          <w:szCs w:val="22"/>
        </w:rPr>
        <w:t>a</w:t>
      </w:r>
      <w:r w:rsidR="008B2B6D" w:rsidRPr="001D0D9C">
        <w:rPr>
          <w:rFonts w:cs="Arial"/>
          <w:sz w:val="22"/>
          <w:szCs w:val="22"/>
        </w:rPr>
        <w:t>kce</w:t>
      </w:r>
      <w:r w:rsidR="001F0034">
        <w:rPr>
          <w:rFonts w:cs="Arial"/>
          <w:sz w:val="22"/>
          <w:szCs w:val="22"/>
        </w:rPr>
        <w:t>.</w:t>
      </w:r>
    </w:p>
    <w:p w14:paraId="0867C6A2" w14:textId="6660B1F4" w:rsidR="00F33390" w:rsidRPr="001D0D9C" w:rsidRDefault="00F33390" w:rsidP="00B10734">
      <w:pPr>
        <w:spacing w:before="120" w:after="120" w:line="240" w:lineRule="auto"/>
        <w:jc w:val="both"/>
        <w:rPr>
          <w:rFonts w:cs="Arial"/>
          <w:sz w:val="22"/>
          <w:szCs w:val="22"/>
        </w:rPr>
      </w:pPr>
      <w:r w:rsidRPr="001D0D9C">
        <w:rPr>
          <w:rFonts w:cs="Arial"/>
          <w:sz w:val="22"/>
          <w:szCs w:val="22"/>
        </w:rPr>
        <w:t>Tabule bud</w:t>
      </w:r>
      <w:r w:rsidR="00CF71DD">
        <w:rPr>
          <w:rFonts w:cs="Arial"/>
          <w:sz w:val="22"/>
          <w:szCs w:val="22"/>
        </w:rPr>
        <w:t>ou</w:t>
      </w:r>
      <w:r w:rsidRPr="001D0D9C">
        <w:rPr>
          <w:rFonts w:cs="Arial"/>
          <w:sz w:val="22"/>
          <w:szCs w:val="22"/>
        </w:rPr>
        <w:t xml:space="preserve"> umístěn</w:t>
      </w:r>
      <w:r w:rsidR="00CF71DD">
        <w:rPr>
          <w:rFonts w:cs="Arial"/>
          <w:sz w:val="22"/>
          <w:szCs w:val="22"/>
        </w:rPr>
        <w:t>y na smluveném místě</w:t>
      </w:r>
      <w:r w:rsidRPr="001D0D9C">
        <w:rPr>
          <w:rFonts w:cs="Arial"/>
          <w:sz w:val="22"/>
          <w:szCs w:val="22"/>
        </w:rPr>
        <w:t xml:space="preserve"> po celou dobu realizace </w:t>
      </w:r>
      <w:r w:rsidR="004319AD" w:rsidRPr="001D0D9C">
        <w:rPr>
          <w:rFonts w:cs="Arial"/>
          <w:sz w:val="22"/>
          <w:szCs w:val="22"/>
        </w:rPr>
        <w:t>akce</w:t>
      </w:r>
      <w:r w:rsidR="008D21EF">
        <w:rPr>
          <w:rFonts w:cs="Arial"/>
          <w:sz w:val="22"/>
          <w:szCs w:val="22"/>
        </w:rPr>
        <w:t>,</w:t>
      </w:r>
      <w:r w:rsidRPr="001D0D9C">
        <w:rPr>
          <w:rFonts w:cs="Arial"/>
          <w:sz w:val="22"/>
          <w:szCs w:val="22"/>
        </w:rPr>
        <w:t xml:space="preserve"> udržován</w:t>
      </w:r>
      <w:r w:rsidR="008D21EF">
        <w:rPr>
          <w:rFonts w:cs="Arial"/>
          <w:sz w:val="22"/>
          <w:szCs w:val="22"/>
        </w:rPr>
        <w:t>y</w:t>
      </w:r>
      <w:r w:rsidRPr="001D0D9C">
        <w:rPr>
          <w:rFonts w:cs="Arial"/>
          <w:sz w:val="22"/>
          <w:szCs w:val="22"/>
        </w:rPr>
        <w:t xml:space="preserve"> zhotovitelem v bezvadném stavu</w:t>
      </w:r>
      <w:r w:rsidR="00534A5D">
        <w:rPr>
          <w:rFonts w:cs="Arial"/>
          <w:sz w:val="22"/>
          <w:szCs w:val="22"/>
        </w:rPr>
        <w:t>.</w:t>
      </w:r>
      <w:r w:rsidRPr="001D0D9C">
        <w:rPr>
          <w:rFonts w:cs="Arial"/>
          <w:sz w:val="22"/>
          <w:szCs w:val="22"/>
        </w:rPr>
        <w:t xml:space="preserve"> Tabule bud</w:t>
      </w:r>
      <w:r w:rsidR="008D21EF">
        <w:rPr>
          <w:rFonts w:cs="Arial"/>
          <w:sz w:val="22"/>
          <w:szCs w:val="22"/>
        </w:rPr>
        <w:t>ou</w:t>
      </w:r>
      <w:r w:rsidRPr="001D0D9C">
        <w:rPr>
          <w:rFonts w:cs="Arial"/>
          <w:sz w:val="22"/>
          <w:szCs w:val="22"/>
        </w:rPr>
        <w:t xml:space="preserve"> zhotovitelem odstraněn</w:t>
      </w:r>
      <w:r w:rsidR="005D7C62">
        <w:rPr>
          <w:rFonts w:cs="Arial"/>
          <w:sz w:val="22"/>
          <w:szCs w:val="22"/>
        </w:rPr>
        <w:t>y</w:t>
      </w:r>
      <w:r w:rsidRPr="001D0D9C">
        <w:rPr>
          <w:rFonts w:cs="Arial"/>
          <w:sz w:val="22"/>
          <w:szCs w:val="22"/>
        </w:rPr>
        <w:t xml:space="preserve"> po předání dokončené </w:t>
      </w:r>
      <w:r w:rsidR="008A6980">
        <w:rPr>
          <w:rFonts w:cs="Arial"/>
          <w:sz w:val="22"/>
          <w:szCs w:val="22"/>
        </w:rPr>
        <w:t>1.</w:t>
      </w:r>
      <w:r w:rsidR="008E2CA7">
        <w:rPr>
          <w:rFonts w:cs="Arial"/>
          <w:sz w:val="22"/>
          <w:szCs w:val="22"/>
        </w:rPr>
        <w:t xml:space="preserve"> </w:t>
      </w:r>
      <w:r w:rsidR="002F3988">
        <w:rPr>
          <w:rFonts w:cs="Arial"/>
          <w:sz w:val="22"/>
          <w:szCs w:val="22"/>
        </w:rPr>
        <w:t>etapy</w:t>
      </w:r>
      <w:r w:rsidR="00FA1F4A">
        <w:rPr>
          <w:rFonts w:cs="Arial"/>
          <w:sz w:val="22"/>
          <w:szCs w:val="22"/>
        </w:rPr>
        <w:t xml:space="preserve"> </w:t>
      </w:r>
      <w:r w:rsidRPr="001D0D9C">
        <w:rPr>
          <w:rFonts w:cs="Arial"/>
          <w:sz w:val="22"/>
          <w:szCs w:val="22"/>
        </w:rPr>
        <w:t>díla.</w:t>
      </w:r>
    </w:p>
    <w:p w14:paraId="103BE14A" w14:textId="77777777" w:rsidR="00F33390" w:rsidRPr="00FA2CAD" w:rsidRDefault="00F33390" w:rsidP="004F45E4">
      <w:pPr>
        <w:numPr>
          <w:ilvl w:val="0"/>
          <w:numId w:val="4"/>
        </w:numPr>
        <w:tabs>
          <w:tab w:val="left" w:pos="284"/>
        </w:tabs>
        <w:spacing w:after="120" w:line="240" w:lineRule="auto"/>
        <w:ind w:left="0" w:firstLine="0"/>
        <w:jc w:val="both"/>
        <w:rPr>
          <w:rFonts w:cs="Arial"/>
          <w:sz w:val="22"/>
          <w:szCs w:val="22"/>
        </w:rPr>
      </w:pPr>
      <w:r w:rsidRPr="00FA2CAD">
        <w:rPr>
          <w:rFonts w:cs="Arial"/>
          <w:sz w:val="22"/>
          <w:szCs w:val="22"/>
        </w:rPr>
        <w:t xml:space="preserve">Zhotovitel se zavazuje vést deník o průběhu prováděných prací a dalších okolnostech </w:t>
      </w:r>
      <w:r w:rsidR="00E54B42" w:rsidRPr="00FA2CAD">
        <w:rPr>
          <w:rFonts w:cs="Arial"/>
          <w:sz w:val="22"/>
          <w:szCs w:val="22"/>
        </w:rPr>
        <w:t>v </w:t>
      </w:r>
      <w:r w:rsidRPr="00FA2CAD">
        <w:rPr>
          <w:rFonts w:cs="Arial"/>
          <w:sz w:val="22"/>
          <w:szCs w:val="22"/>
        </w:rPr>
        <w:t xml:space="preserve">průběhu realizace akce, přičemž první a druhou kopii zápisů předá objednateli. Zápisy do deníku budou </w:t>
      </w:r>
      <w:r w:rsidRPr="00FA2CAD">
        <w:rPr>
          <w:rFonts w:cs="Arial"/>
          <w:sz w:val="22"/>
          <w:szCs w:val="22"/>
          <w:u w:val="single"/>
        </w:rPr>
        <w:t>čitelně</w:t>
      </w:r>
      <w:r w:rsidRPr="00FA2CAD">
        <w:rPr>
          <w:rFonts w:cs="Arial"/>
          <w:sz w:val="22"/>
          <w:szCs w:val="22"/>
        </w:rPr>
        <w:t xml:space="preserve"> zapisovány </w:t>
      </w:r>
      <w:r w:rsidRPr="00FA2CAD">
        <w:rPr>
          <w:rFonts w:cs="Arial"/>
          <w:sz w:val="22"/>
          <w:szCs w:val="22"/>
          <w:u w:val="single"/>
        </w:rPr>
        <w:t>vždy ten den, kdy byly práce provedeny</w:t>
      </w:r>
      <w:r w:rsidRPr="00FA2CAD">
        <w:rPr>
          <w:rFonts w:cs="Arial"/>
          <w:sz w:val="22"/>
          <w:szCs w:val="22"/>
        </w:rPr>
        <w:t>.</w:t>
      </w:r>
    </w:p>
    <w:p w14:paraId="643E7C58" w14:textId="726B4387" w:rsidR="00F33390" w:rsidRPr="00FA2CAD" w:rsidRDefault="00F33390" w:rsidP="004F45E4">
      <w:pPr>
        <w:numPr>
          <w:ilvl w:val="0"/>
          <w:numId w:val="4"/>
        </w:numPr>
        <w:tabs>
          <w:tab w:val="left" w:pos="284"/>
        </w:tabs>
        <w:spacing w:after="120" w:line="240" w:lineRule="auto"/>
        <w:ind w:left="0" w:firstLine="0"/>
        <w:jc w:val="both"/>
        <w:rPr>
          <w:rFonts w:cs="Arial"/>
          <w:sz w:val="22"/>
          <w:szCs w:val="22"/>
        </w:rPr>
      </w:pPr>
      <w:r w:rsidRPr="00FA2CAD">
        <w:rPr>
          <w:rFonts w:cs="Arial"/>
          <w:sz w:val="22"/>
          <w:szCs w:val="22"/>
        </w:rPr>
        <w:t xml:space="preserve">Během pracovní doby musí být deník na </w:t>
      </w:r>
      <w:r w:rsidR="00B6464E" w:rsidRPr="00FA2CAD">
        <w:rPr>
          <w:rFonts w:cs="Arial"/>
          <w:sz w:val="22"/>
          <w:szCs w:val="22"/>
        </w:rPr>
        <w:t>místě realizace</w:t>
      </w:r>
      <w:r w:rsidRPr="00FA2CAD">
        <w:rPr>
          <w:rFonts w:cs="Arial"/>
          <w:sz w:val="22"/>
          <w:szCs w:val="22"/>
        </w:rPr>
        <w:t xml:space="preserve"> trvale přístupný, a to </w:t>
      </w:r>
      <w:r w:rsidR="00E54B42" w:rsidRPr="00FA2CAD">
        <w:rPr>
          <w:rFonts w:cs="Arial"/>
          <w:sz w:val="22"/>
          <w:szCs w:val="22"/>
        </w:rPr>
        <w:t>u </w:t>
      </w:r>
      <w:r w:rsidRPr="00FA2CAD">
        <w:rPr>
          <w:rFonts w:cs="Arial"/>
          <w:sz w:val="22"/>
          <w:szCs w:val="22"/>
        </w:rPr>
        <w:t xml:space="preserve">pověřeného pracovníka zhotovitele. Povinnost vést deník končí zhotoviteli odevzdáním </w:t>
      </w:r>
      <w:r w:rsidR="00D73427" w:rsidRPr="00FA2CAD">
        <w:rPr>
          <w:rFonts w:cs="Arial"/>
          <w:sz w:val="22"/>
          <w:szCs w:val="22"/>
        </w:rPr>
        <w:t>a </w:t>
      </w:r>
      <w:r w:rsidRPr="00FA2CAD">
        <w:rPr>
          <w:rFonts w:cs="Arial"/>
          <w:sz w:val="22"/>
          <w:szCs w:val="22"/>
        </w:rPr>
        <w:t>převzetím prací</w:t>
      </w:r>
      <w:r w:rsidR="0062250D" w:rsidRPr="00FA2CAD">
        <w:rPr>
          <w:rFonts w:cs="Arial"/>
          <w:sz w:val="22"/>
          <w:szCs w:val="22"/>
        </w:rPr>
        <w:t xml:space="preserve"> 1. etapy</w:t>
      </w:r>
      <w:r w:rsidRPr="00FA2CAD">
        <w:rPr>
          <w:rFonts w:cs="Arial"/>
          <w:sz w:val="22"/>
          <w:szCs w:val="22"/>
        </w:rPr>
        <w:t>. V případě nedostupnosti deníku je zástupce objednatele oprávněn účto</w:t>
      </w:r>
      <w:r w:rsidR="003C339A" w:rsidRPr="00FA2CAD">
        <w:rPr>
          <w:rFonts w:cs="Arial"/>
          <w:sz w:val="22"/>
          <w:szCs w:val="22"/>
        </w:rPr>
        <w:t>vat smluvní pokutu ve výši 500</w:t>
      </w:r>
      <w:r w:rsidRPr="00FA2CAD">
        <w:rPr>
          <w:rFonts w:cs="Arial"/>
          <w:sz w:val="22"/>
          <w:szCs w:val="22"/>
        </w:rPr>
        <w:t xml:space="preserve"> Kč za každý případ.</w:t>
      </w:r>
    </w:p>
    <w:p w14:paraId="4C35191B" w14:textId="77777777" w:rsidR="00F33390" w:rsidRPr="00FA2CAD" w:rsidRDefault="00F33390" w:rsidP="004F45E4">
      <w:pPr>
        <w:numPr>
          <w:ilvl w:val="0"/>
          <w:numId w:val="4"/>
        </w:numPr>
        <w:tabs>
          <w:tab w:val="left" w:pos="284"/>
        </w:tabs>
        <w:spacing w:after="120" w:line="240" w:lineRule="auto"/>
        <w:ind w:left="0" w:firstLine="0"/>
        <w:jc w:val="both"/>
        <w:rPr>
          <w:rFonts w:cs="Arial"/>
          <w:sz w:val="22"/>
          <w:szCs w:val="22"/>
        </w:rPr>
      </w:pPr>
      <w:r w:rsidRPr="00FA2CAD">
        <w:rPr>
          <w:rFonts w:cs="Arial"/>
          <w:sz w:val="22"/>
          <w:szCs w:val="22"/>
        </w:rPr>
        <w:t xml:space="preserve">Správní rozhodnutí pro povolení zásahů do komunikací a veřejných prostranství pro jejich užívání mimo předaného </w:t>
      </w:r>
      <w:r w:rsidR="00B6464E" w:rsidRPr="00FA2CAD">
        <w:rPr>
          <w:rFonts w:cs="Arial"/>
          <w:sz w:val="22"/>
          <w:szCs w:val="22"/>
        </w:rPr>
        <w:t>místa realizace</w:t>
      </w:r>
      <w:r w:rsidRPr="00FA2CAD">
        <w:rPr>
          <w:rFonts w:cs="Arial"/>
          <w:sz w:val="22"/>
          <w:szCs w:val="22"/>
        </w:rPr>
        <w:t xml:space="preserve"> a vytyčení podzemních inženýrských sítí</w:t>
      </w:r>
      <w:r w:rsidR="00FC0EC4" w:rsidRPr="00FA2CAD">
        <w:rPr>
          <w:rFonts w:cs="Arial"/>
          <w:sz w:val="22"/>
          <w:szCs w:val="22"/>
        </w:rPr>
        <w:t xml:space="preserve"> </w:t>
      </w:r>
      <w:r w:rsidRPr="00FA2CAD">
        <w:rPr>
          <w:rFonts w:cs="Arial"/>
          <w:sz w:val="22"/>
          <w:szCs w:val="22"/>
        </w:rPr>
        <w:t>obstará a</w:t>
      </w:r>
      <w:r w:rsidR="00B10734" w:rsidRPr="00FA2CAD">
        <w:rPr>
          <w:rFonts w:cs="Arial"/>
          <w:sz w:val="22"/>
          <w:szCs w:val="22"/>
        </w:rPr>
        <w:t> </w:t>
      </w:r>
      <w:r w:rsidRPr="00FA2CAD">
        <w:rPr>
          <w:rFonts w:cs="Arial"/>
          <w:sz w:val="22"/>
          <w:szCs w:val="22"/>
        </w:rPr>
        <w:t xml:space="preserve">náklady s tím spojené hradí zhotovitel díla. </w:t>
      </w:r>
    </w:p>
    <w:p w14:paraId="2C10F22F" w14:textId="77777777" w:rsidR="00F33390" w:rsidRPr="00022D50" w:rsidRDefault="00F33390" w:rsidP="004F45E4">
      <w:pPr>
        <w:numPr>
          <w:ilvl w:val="0"/>
          <w:numId w:val="4"/>
        </w:numPr>
        <w:tabs>
          <w:tab w:val="left" w:pos="284"/>
        </w:tabs>
        <w:spacing w:after="120" w:line="240" w:lineRule="auto"/>
        <w:ind w:left="0" w:firstLine="0"/>
        <w:jc w:val="both"/>
        <w:rPr>
          <w:rFonts w:cs="Arial"/>
          <w:sz w:val="22"/>
          <w:szCs w:val="22"/>
        </w:rPr>
      </w:pPr>
      <w:r w:rsidRPr="00022D50">
        <w:rPr>
          <w:rFonts w:cs="Arial"/>
          <w:sz w:val="22"/>
          <w:szCs w:val="22"/>
        </w:rPr>
        <w:t xml:space="preserve">Zhotovitel přebírá v plném rozsahu odpovědnost za vlastní řízení postupu prací, za dodržování předpisů o bezpečnosti práce a ochrany zdraví a za zachování pořádku na </w:t>
      </w:r>
      <w:r w:rsidR="00B6464E" w:rsidRPr="00022D50">
        <w:rPr>
          <w:rFonts w:cs="Arial"/>
          <w:sz w:val="22"/>
          <w:szCs w:val="22"/>
        </w:rPr>
        <w:t>místě realizace</w:t>
      </w:r>
      <w:r w:rsidRPr="00022D50">
        <w:rPr>
          <w:rFonts w:cs="Arial"/>
          <w:sz w:val="22"/>
          <w:szCs w:val="22"/>
        </w:rPr>
        <w:t xml:space="preserve">, dále je povinen odstraňovat odpady a nečistoty </w:t>
      </w:r>
      <w:r w:rsidR="00B6464E" w:rsidRPr="00022D50">
        <w:rPr>
          <w:rFonts w:cs="Arial"/>
          <w:sz w:val="22"/>
          <w:szCs w:val="22"/>
        </w:rPr>
        <w:t>vzniklé jeho pra</w:t>
      </w:r>
      <w:r w:rsidRPr="00022D50">
        <w:rPr>
          <w:rFonts w:cs="Arial"/>
          <w:sz w:val="22"/>
          <w:szCs w:val="22"/>
        </w:rPr>
        <w:t>cemi.</w:t>
      </w:r>
    </w:p>
    <w:p w14:paraId="2127B298" w14:textId="0CC60EBD" w:rsidR="00F3507D" w:rsidRDefault="00F3507D" w:rsidP="004F45E4">
      <w:pPr>
        <w:numPr>
          <w:ilvl w:val="0"/>
          <w:numId w:val="4"/>
        </w:numPr>
        <w:tabs>
          <w:tab w:val="left" w:pos="284"/>
        </w:tabs>
        <w:spacing w:after="120" w:line="240" w:lineRule="auto"/>
        <w:ind w:left="0" w:firstLine="0"/>
        <w:jc w:val="both"/>
        <w:rPr>
          <w:rFonts w:cs="Arial"/>
          <w:color w:val="000000"/>
          <w:sz w:val="22"/>
          <w:szCs w:val="22"/>
        </w:rPr>
      </w:pPr>
      <w:r w:rsidRPr="00F17BF1">
        <w:rPr>
          <w:rFonts w:cs="Arial"/>
          <w:color w:val="000000"/>
          <w:sz w:val="22"/>
          <w:szCs w:val="22"/>
        </w:rPr>
        <w:t>Zhotovitel se zavazuje provést likvidaci či uložení veškerých odpadů vzniklých při plnění díla na své náklady. Likvidaci odpadů je povinen zhotovitel provádět ekologicky s maximálním ohledem na životní prostředí a vést podrobnou evidenci o nakládání s odpady (</w:t>
      </w:r>
      <w:r w:rsidR="00B35F9C" w:rsidRPr="00F17BF1">
        <w:rPr>
          <w:rFonts w:cs="Arial"/>
          <w:color w:val="000000"/>
          <w:sz w:val="22"/>
          <w:szCs w:val="22"/>
        </w:rPr>
        <w:t>protokol o evidenci nakládání s odpady</w:t>
      </w:r>
      <w:r w:rsidRPr="00F17BF1">
        <w:rPr>
          <w:rFonts w:cs="Arial"/>
          <w:color w:val="000000"/>
          <w:sz w:val="22"/>
          <w:szCs w:val="22"/>
        </w:rPr>
        <w:t>), kterou je povinen předložit objednateli při předání a převzetí díla k protokolu o předání a převzetí díla.</w:t>
      </w:r>
    </w:p>
    <w:p w14:paraId="25300D9A" w14:textId="38A3428A" w:rsidR="00450A7C" w:rsidRPr="00F17BF1" w:rsidRDefault="00450A7C" w:rsidP="004F45E4">
      <w:pPr>
        <w:numPr>
          <w:ilvl w:val="0"/>
          <w:numId w:val="4"/>
        </w:numPr>
        <w:tabs>
          <w:tab w:val="left" w:pos="284"/>
        </w:tabs>
        <w:spacing w:after="120" w:line="240" w:lineRule="auto"/>
        <w:ind w:left="0" w:firstLine="0"/>
        <w:jc w:val="both"/>
        <w:rPr>
          <w:rFonts w:cs="Arial"/>
          <w:color w:val="000000"/>
          <w:sz w:val="22"/>
          <w:szCs w:val="22"/>
        </w:rPr>
      </w:pPr>
      <w:r>
        <w:rPr>
          <w:rFonts w:cs="Arial"/>
          <w:color w:val="000000"/>
          <w:sz w:val="22"/>
          <w:szCs w:val="22"/>
        </w:rPr>
        <w:t>Likvidace dře</w:t>
      </w:r>
      <w:r w:rsidR="00CD0789">
        <w:rPr>
          <w:rFonts w:cs="Arial"/>
          <w:color w:val="000000"/>
          <w:sz w:val="22"/>
          <w:szCs w:val="22"/>
        </w:rPr>
        <w:t>vní hmoty bude provedena odvozem</w:t>
      </w:r>
      <w:r>
        <w:rPr>
          <w:rFonts w:cs="Arial"/>
          <w:color w:val="000000"/>
          <w:sz w:val="22"/>
          <w:szCs w:val="22"/>
        </w:rPr>
        <w:t xml:space="preserve"> do areálu Technické správy města Louny, s. r. o.,  Loun</w:t>
      </w:r>
      <w:r w:rsidR="000B3970">
        <w:rPr>
          <w:rFonts w:cs="Arial"/>
          <w:color w:val="000000"/>
          <w:sz w:val="22"/>
          <w:szCs w:val="22"/>
        </w:rPr>
        <w:t>y</w:t>
      </w:r>
      <w:r>
        <w:rPr>
          <w:rFonts w:cs="Arial"/>
          <w:color w:val="000000"/>
          <w:sz w:val="22"/>
          <w:szCs w:val="22"/>
        </w:rPr>
        <w:t xml:space="preserve">. </w:t>
      </w:r>
    </w:p>
    <w:p w14:paraId="0AFB2992" w14:textId="77777777" w:rsidR="00DD324F" w:rsidRPr="00F22EE7" w:rsidRDefault="00DD324F" w:rsidP="00383A23">
      <w:pPr>
        <w:numPr>
          <w:ilvl w:val="0"/>
          <w:numId w:val="4"/>
        </w:numPr>
        <w:tabs>
          <w:tab w:val="left" w:pos="426"/>
        </w:tabs>
        <w:spacing w:after="120" w:line="240" w:lineRule="auto"/>
        <w:ind w:left="0" w:firstLine="0"/>
        <w:jc w:val="both"/>
        <w:rPr>
          <w:rFonts w:cs="Arial"/>
          <w:sz w:val="22"/>
          <w:szCs w:val="22"/>
        </w:rPr>
      </w:pPr>
      <w:r w:rsidRPr="00F22EE7">
        <w:rPr>
          <w:rFonts w:eastAsia="Times New Roman"/>
          <w:sz w:val="22"/>
          <w:szCs w:val="22"/>
        </w:rPr>
        <w:t xml:space="preserve">Veškeré poplatky za uložení odpadu na skládku odpadů a to včetně dopravy, budou </w:t>
      </w:r>
      <w:r w:rsidRPr="00F22EE7">
        <w:rPr>
          <w:rFonts w:eastAsia="Times New Roman"/>
          <w:sz w:val="22"/>
          <w:szCs w:val="22"/>
        </w:rPr>
        <w:lastRenderedPageBreak/>
        <w:t>hrazeny zhotovitelem, neboť tyto jsou již zhotovitelem započítány v nabídkové ceně za provedení předmětu smlouvy.</w:t>
      </w:r>
    </w:p>
    <w:p w14:paraId="607669EE" w14:textId="77777777" w:rsidR="00F33390" w:rsidRPr="00B0695D" w:rsidRDefault="00F33390" w:rsidP="004F45E4">
      <w:pPr>
        <w:numPr>
          <w:ilvl w:val="0"/>
          <w:numId w:val="4"/>
        </w:numPr>
        <w:tabs>
          <w:tab w:val="left" w:pos="426"/>
        </w:tabs>
        <w:spacing w:after="120" w:line="240" w:lineRule="auto"/>
        <w:ind w:left="0" w:firstLine="0"/>
        <w:jc w:val="both"/>
        <w:rPr>
          <w:rFonts w:cs="Arial"/>
          <w:spacing w:val="-4"/>
          <w:sz w:val="22"/>
          <w:szCs w:val="22"/>
        </w:rPr>
      </w:pPr>
      <w:r w:rsidRPr="00B0695D">
        <w:rPr>
          <w:rFonts w:cs="Arial"/>
          <w:spacing w:val="-4"/>
          <w:sz w:val="22"/>
          <w:szCs w:val="22"/>
        </w:rPr>
        <w:t xml:space="preserve">Zhotovitel je povinen vhodným způsobem zajistit provedené výkopy tak, aby nedošlo </w:t>
      </w:r>
      <w:r w:rsidR="008E2CA7" w:rsidRPr="00B0695D">
        <w:rPr>
          <w:rFonts w:cs="Arial"/>
          <w:spacing w:val="-4"/>
          <w:sz w:val="22"/>
          <w:szCs w:val="22"/>
        </w:rPr>
        <w:t>k</w:t>
      </w:r>
      <w:r w:rsidR="008E2CA7">
        <w:rPr>
          <w:rFonts w:cs="Arial"/>
          <w:spacing w:val="-4"/>
          <w:sz w:val="22"/>
          <w:szCs w:val="22"/>
        </w:rPr>
        <w:t> </w:t>
      </w:r>
      <w:r w:rsidRPr="00B0695D">
        <w:rPr>
          <w:rFonts w:cs="Arial"/>
          <w:spacing w:val="-4"/>
          <w:sz w:val="22"/>
          <w:szCs w:val="22"/>
        </w:rPr>
        <w:t xml:space="preserve">úrazu </w:t>
      </w:r>
      <w:r w:rsidR="00E54B42">
        <w:rPr>
          <w:rFonts w:cs="Arial"/>
          <w:spacing w:val="-4"/>
          <w:sz w:val="22"/>
          <w:szCs w:val="22"/>
        </w:rPr>
        <w:t>osob, které by se v místě plnění mohli vyskytnout</w:t>
      </w:r>
      <w:r w:rsidRPr="00B0695D">
        <w:rPr>
          <w:rFonts w:cs="Arial"/>
          <w:spacing w:val="-4"/>
          <w:sz w:val="22"/>
          <w:szCs w:val="22"/>
        </w:rPr>
        <w:t xml:space="preserve">. Tyto náklady na zabezpečení výkopů hradí zhotovitel a </w:t>
      </w:r>
      <w:r w:rsidR="008B2B6D" w:rsidRPr="00B0695D">
        <w:rPr>
          <w:rFonts w:cs="Arial"/>
          <w:spacing w:val="-4"/>
          <w:sz w:val="22"/>
          <w:szCs w:val="22"/>
        </w:rPr>
        <w:t>jsou</w:t>
      </w:r>
      <w:r w:rsidRPr="00B0695D">
        <w:rPr>
          <w:rFonts w:cs="Arial"/>
          <w:spacing w:val="-4"/>
          <w:sz w:val="22"/>
          <w:szCs w:val="22"/>
        </w:rPr>
        <w:t xml:space="preserve"> zahrnuty v ceně díla.</w:t>
      </w:r>
    </w:p>
    <w:p w14:paraId="39CAA987" w14:textId="77777777" w:rsidR="00F33390" w:rsidRPr="001D0D9C" w:rsidRDefault="00F33390" w:rsidP="004F45E4">
      <w:pPr>
        <w:numPr>
          <w:ilvl w:val="0"/>
          <w:numId w:val="4"/>
        </w:numPr>
        <w:tabs>
          <w:tab w:val="left" w:pos="426"/>
        </w:tabs>
        <w:spacing w:after="120" w:line="240" w:lineRule="auto"/>
        <w:ind w:left="0" w:firstLine="0"/>
        <w:jc w:val="both"/>
        <w:rPr>
          <w:rFonts w:cs="Arial"/>
          <w:sz w:val="22"/>
          <w:szCs w:val="22"/>
        </w:rPr>
      </w:pPr>
      <w:r w:rsidRPr="001D0D9C">
        <w:rPr>
          <w:rFonts w:cs="Arial"/>
          <w:sz w:val="22"/>
          <w:szCs w:val="22"/>
        </w:rPr>
        <w:t xml:space="preserve">Zhotovitel je povinen si vybudovat potřebné zařízení </w:t>
      </w:r>
      <w:r w:rsidR="00661962" w:rsidRPr="001D0D9C">
        <w:rPr>
          <w:rFonts w:cs="Arial"/>
          <w:sz w:val="22"/>
          <w:szCs w:val="22"/>
        </w:rPr>
        <w:t>místa realizace</w:t>
      </w:r>
      <w:r w:rsidRPr="001D0D9C">
        <w:rPr>
          <w:rFonts w:cs="Arial"/>
          <w:sz w:val="22"/>
          <w:szCs w:val="22"/>
        </w:rPr>
        <w:t xml:space="preserve">, skladové prostory apod. s případným využitím prostoru </w:t>
      </w:r>
      <w:r w:rsidR="00661962" w:rsidRPr="001D0D9C">
        <w:rPr>
          <w:rFonts w:cs="Arial"/>
          <w:sz w:val="22"/>
          <w:szCs w:val="22"/>
        </w:rPr>
        <w:t>místa realizace</w:t>
      </w:r>
      <w:r w:rsidRPr="001D0D9C">
        <w:rPr>
          <w:rFonts w:cs="Arial"/>
          <w:sz w:val="22"/>
          <w:szCs w:val="22"/>
        </w:rPr>
        <w:t xml:space="preserve"> tak, aby jejich vybudováním </w:t>
      </w:r>
      <w:r w:rsidR="00D73427" w:rsidRPr="001D0D9C">
        <w:rPr>
          <w:rFonts w:cs="Arial"/>
          <w:sz w:val="22"/>
          <w:szCs w:val="22"/>
        </w:rPr>
        <w:t>a</w:t>
      </w:r>
      <w:r w:rsidR="00D73427">
        <w:rPr>
          <w:rFonts w:cs="Arial"/>
          <w:sz w:val="22"/>
          <w:szCs w:val="22"/>
        </w:rPr>
        <w:t> </w:t>
      </w:r>
      <w:r w:rsidRPr="001D0D9C">
        <w:rPr>
          <w:rFonts w:cs="Arial"/>
          <w:sz w:val="22"/>
          <w:szCs w:val="22"/>
        </w:rPr>
        <w:t>provozováním nevznikly škody na majetku a sousedních objektech, či veřejném prostranství.</w:t>
      </w:r>
      <w:r w:rsidR="00CA791C">
        <w:rPr>
          <w:rFonts w:cs="Arial"/>
          <w:sz w:val="22"/>
          <w:szCs w:val="22"/>
        </w:rPr>
        <w:t xml:space="preserve"> </w:t>
      </w:r>
      <w:r w:rsidRPr="001D0D9C">
        <w:rPr>
          <w:rFonts w:cs="Arial"/>
          <w:sz w:val="22"/>
          <w:szCs w:val="22"/>
        </w:rPr>
        <w:t xml:space="preserve">Zhotovitel odpovídá za vybudování a užívání objektů, prostranství </w:t>
      </w:r>
      <w:r w:rsidR="00D73427" w:rsidRPr="001D0D9C">
        <w:rPr>
          <w:rFonts w:cs="Arial"/>
          <w:sz w:val="22"/>
          <w:szCs w:val="22"/>
        </w:rPr>
        <w:t>a</w:t>
      </w:r>
      <w:r w:rsidR="00D73427">
        <w:rPr>
          <w:rFonts w:cs="Arial"/>
          <w:sz w:val="22"/>
          <w:szCs w:val="22"/>
        </w:rPr>
        <w:t> </w:t>
      </w:r>
      <w:r w:rsidRPr="001D0D9C">
        <w:rPr>
          <w:rFonts w:cs="Arial"/>
          <w:sz w:val="22"/>
          <w:szCs w:val="22"/>
        </w:rPr>
        <w:t>komunikací potřebných pro realizaci díla</w:t>
      </w:r>
      <w:r w:rsidR="00633B5A">
        <w:rPr>
          <w:rFonts w:cs="Arial"/>
          <w:sz w:val="22"/>
          <w:szCs w:val="22"/>
        </w:rPr>
        <w:t>.</w:t>
      </w:r>
      <w:r w:rsidRPr="001D0D9C">
        <w:rPr>
          <w:rFonts w:cs="Arial"/>
          <w:sz w:val="22"/>
          <w:szCs w:val="22"/>
        </w:rPr>
        <w:t xml:space="preserve"> </w:t>
      </w:r>
    </w:p>
    <w:p w14:paraId="2ED66042" w14:textId="2ABE18AE" w:rsidR="00F33390" w:rsidRPr="001D0D9C" w:rsidRDefault="00F33390" w:rsidP="004F45E4">
      <w:pPr>
        <w:numPr>
          <w:ilvl w:val="0"/>
          <w:numId w:val="4"/>
        </w:numPr>
        <w:tabs>
          <w:tab w:val="left" w:pos="426"/>
        </w:tabs>
        <w:spacing w:after="120" w:line="240" w:lineRule="auto"/>
        <w:ind w:left="0" w:firstLine="0"/>
        <w:jc w:val="both"/>
        <w:rPr>
          <w:rFonts w:cs="Arial"/>
          <w:sz w:val="22"/>
          <w:szCs w:val="22"/>
        </w:rPr>
      </w:pPr>
      <w:r w:rsidRPr="001D0D9C">
        <w:rPr>
          <w:rFonts w:cs="Arial"/>
          <w:sz w:val="22"/>
          <w:szCs w:val="22"/>
        </w:rPr>
        <w:t xml:space="preserve">Zhotovitel je povinen po dokončení díla </w:t>
      </w:r>
      <w:r w:rsidR="008E2CA7">
        <w:rPr>
          <w:rFonts w:cs="Arial"/>
          <w:sz w:val="22"/>
          <w:szCs w:val="22"/>
        </w:rPr>
        <w:t>1.</w:t>
      </w:r>
      <w:r w:rsidR="002F3988">
        <w:rPr>
          <w:rFonts w:cs="Arial"/>
          <w:sz w:val="22"/>
          <w:szCs w:val="22"/>
        </w:rPr>
        <w:t xml:space="preserve"> </w:t>
      </w:r>
      <w:r w:rsidR="008E2CA7">
        <w:rPr>
          <w:rFonts w:cs="Arial"/>
          <w:sz w:val="22"/>
          <w:szCs w:val="22"/>
        </w:rPr>
        <w:t xml:space="preserve">etapy </w:t>
      </w:r>
      <w:r w:rsidRPr="001D0D9C">
        <w:rPr>
          <w:rFonts w:cs="Arial"/>
          <w:sz w:val="22"/>
          <w:szCs w:val="22"/>
        </w:rPr>
        <w:t xml:space="preserve">vyklidit </w:t>
      </w:r>
      <w:r w:rsidR="009C5242" w:rsidRPr="001D0D9C">
        <w:rPr>
          <w:rFonts w:cs="Arial"/>
          <w:sz w:val="22"/>
          <w:szCs w:val="22"/>
        </w:rPr>
        <w:t>místo realizace</w:t>
      </w:r>
      <w:r w:rsidRPr="001D0D9C">
        <w:rPr>
          <w:rFonts w:cs="Arial"/>
          <w:sz w:val="22"/>
          <w:szCs w:val="22"/>
        </w:rPr>
        <w:t xml:space="preserve"> před převzetím díla objednatelem a uvést je do původního nebo projektovaného stavu.</w:t>
      </w:r>
    </w:p>
    <w:p w14:paraId="71379100" w14:textId="77777777" w:rsidR="00F33390" w:rsidRPr="001D0D9C" w:rsidRDefault="00F33390" w:rsidP="004F45E4">
      <w:pPr>
        <w:numPr>
          <w:ilvl w:val="0"/>
          <w:numId w:val="4"/>
        </w:numPr>
        <w:tabs>
          <w:tab w:val="left" w:pos="426"/>
        </w:tabs>
        <w:spacing w:after="120" w:line="240" w:lineRule="auto"/>
        <w:ind w:left="0" w:firstLine="0"/>
        <w:jc w:val="both"/>
        <w:rPr>
          <w:rFonts w:cs="Arial"/>
          <w:sz w:val="22"/>
          <w:szCs w:val="22"/>
        </w:rPr>
      </w:pPr>
      <w:r w:rsidRPr="001D0D9C">
        <w:rPr>
          <w:rFonts w:cs="Arial"/>
          <w:sz w:val="22"/>
          <w:szCs w:val="22"/>
        </w:rPr>
        <w:t>Zjistí-li zhotovitel v průběhu provádění díla, že pro řádné provedení prací existují překážky, musí to neprodleně a písemně oznámit objednateli. Opomine-li tuto skutečnost, může uplatnit jen ty okolnosti, které byly objednateli známy včetně jejich účinků.</w:t>
      </w:r>
    </w:p>
    <w:p w14:paraId="7BC2A2B6" w14:textId="77777777" w:rsidR="00F33390" w:rsidRPr="001D0D9C" w:rsidRDefault="00F33390" w:rsidP="004F45E4">
      <w:pPr>
        <w:numPr>
          <w:ilvl w:val="0"/>
          <w:numId w:val="4"/>
        </w:numPr>
        <w:tabs>
          <w:tab w:val="left" w:pos="426"/>
        </w:tabs>
        <w:spacing w:after="120" w:line="240" w:lineRule="auto"/>
        <w:ind w:left="0" w:firstLine="0"/>
        <w:jc w:val="both"/>
        <w:rPr>
          <w:rFonts w:cs="Arial"/>
          <w:sz w:val="22"/>
          <w:szCs w:val="22"/>
        </w:rPr>
      </w:pPr>
      <w:r w:rsidRPr="001D0D9C">
        <w:rPr>
          <w:rFonts w:cs="Arial"/>
          <w:sz w:val="22"/>
          <w:szCs w:val="22"/>
        </w:rPr>
        <w:t>Zhotovitel je povinen předložit objednateli průkaz původu stromů, a to v termínu p</w:t>
      </w:r>
      <w:r w:rsidR="00131B23" w:rsidRPr="001D0D9C">
        <w:rPr>
          <w:rFonts w:cs="Arial"/>
          <w:sz w:val="22"/>
          <w:szCs w:val="22"/>
        </w:rPr>
        <w:t>řed provedením výsadby stromů</w:t>
      </w:r>
      <w:r w:rsidRPr="001D0D9C">
        <w:rPr>
          <w:rFonts w:cs="Arial"/>
          <w:sz w:val="22"/>
          <w:szCs w:val="22"/>
        </w:rPr>
        <w:t>.</w:t>
      </w:r>
      <w:r w:rsidR="00572A2E">
        <w:rPr>
          <w:rFonts w:cs="Arial"/>
          <w:sz w:val="22"/>
          <w:szCs w:val="22"/>
        </w:rPr>
        <w:t xml:space="preserve"> </w:t>
      </w:r>
      <w:r w:rsidR="007B7C5D" w:rsidRPr="00572A2E">
        <w:rPr>
          <w:rFonts w:cs="Arial"/>
          <w:sz w:val="22"/>
          <w:szCs w:val="22"/>
        </w:rPr>
        <w:t>Dále předloží</w:t>
      </w:r>
      <w:r w:rsidR="007058EA">
        <w:rPr>
          <w:rFonts w:cs="Arial"/>
          <w:sz w:val="22"/>
          <w:szCs w:val="22"/>
        </w:rPr>
        <w:t xml:space="preserve"> dodací list o pořízení travní směsi</w:t>
      </w:r>
      <w:r w:rsidR="007B7C5D" w:rsidRPr="00572A2E">
        <w:rPr>
          <w:rFonts w:cs="Arial"/>
          <w:sz w:val="22"/>
          <w:szCs w:val="22"/>
        </w:rPr>
        <w:t>, a to v termínu před provedením vý</w:t>
      </w:r>
      <w:r w:rsidR="00F35E0E">
        <w:rPr>
          <w:rFonts w:cs="Arial"/>
          <w:sz w:val="22"/>
          <w:szCs w:val="22"/>
        </w:rPr>
        <w:t>sevu a založením travnatých ploch</w:t>
      </w:r>
      <w:r w:rsidR="007B7C5D" w:rsidRPr="00572A2E">
        <w:rPr>
          <w:rFonts w:cs="Arial"/>
          <w:sz w:val="22"/>
          <w:szCs w:val="22"/>
        </w:rPr>
        <w:t>.</w:t>
      </w:r>
    </w:p>
    <w:p w14:paraId="74E907BD" w14:textId="77777777" w:rsidR="00F33390" w:rsidRPr="00F01529" w:rsidRDefault="00F33390" w:rsidP="004F45E4">
      <w:pPr>
        <w:numPr>
          <w:ilvl w:val="0"/>
          <w:numId w:val="4"/>
        </w:numPr>
        <w:tabs>
          <w:tab w:val="left" w:pos="426"/>
        </w:tabs>
        <w:spacing w:after="120" w:line="240" w:lineRule="auto"/>
        <w:ind w:left="0" w:firstLine="0"/>
        <w:jc w:val="both"/>
        <w:rPr>
          <w:rFonts w:cs="Arial"/>
          <w:sz w:val="22"/>
          <w:szCs w:val="22"/>
        </w:rPr>
      </w:pPr>
      <w:r w:rsidRPr="00F01529">
        <w:rPr>
          <w:rFonts w:cs="Arial"/>
          <w:sz w:val="22"/>
          <w:szCs w:val="22"/>
        </w:rPr>
        <w:t>Pokud činností zhotovitele dojde ke způsobení škody objednateli nebo jiným subjektům, je zhotovitel povinen bez zbytečného odkladu tuto škodu odstranit a není-li to možné</w:t>
      </w:r>
      <w:r w:rsidR="003C339A" w:rsidRPr="00F01529">
        <w:rPr>
          <w:rFonts w:cs="Arial"/>
          <w:sz w:val="22"/>
          <w:szCs w:val="22"/>
        </w:rPr>
        <w:t>,</w:t>
      </w:r>
      <w:r w:rsidRPr="00F01529">
        <w:rPr>
          <w:rFonts w:cs="Arial"/>
          <w:sz w:val="22"/>
          <w:szCs w:val="22"/>
        </w:rPr>
        <w:t xml:space="preserve"> tak finančně uhradit. Veškeré náklady s tím spojené nese zhotovitel.</w:t>
      </w:r>
    </w:p>
    <w:p w14:paraId="2ADAE5F5" w14:textId="77777777" w:rsidR="00BB703E" w:rsidRDefault="00697930" w:rsidP="004F45E4">
      <w:pPr>
        <w:numPr>
          <w:ilvl w:val="0"/>
          <w:numId w:val="4"/>
        </w:numPr>
        <w:tabs>
          <w:tab w:val="left" w:pos="426"/>
        </w:tabs>
        <w:spacing w:after="120" w:line="240" w:lineRule="auto"/>
        <w:ind w:left="0" w:firstLine="0"/>
        <w:jc w:val="both"/>
        <w:rPr>
          <w:rFonts w:cs="Arial"/>
          <w:sz w:val="22"/>
          <w:szCs w:val="22"/>
        </w:rPr>
      </w:pPr>
      <w:r w:rsidRPr="00F01529">
        <w:rPr>
          <w:rFonts w:cs="Arial"/>
          <w:sz w:val="22"/>
          <w:szCs w:val="22"/>
        </w:rPr>
        <w:t xml:space="preserve">Zhotovitel je povinen při realizaci </w:t>
      </w:r>
      <w:r w:rsidR="00AE2B0A">
        <w:rPr>
          <w:rFonts w:cs="Arial"/>
          <w:sz w:val="22"/>
          <w:szCs w:val="22"/>
        </w:rPr>
        <w:t>předmětu smlouvy</w:t>
      </w:r>
      <w:r w:rsidR="00AE2B0A" w:rsidRPr="00F01529">
        <w:rPr>
          <w:rFonts w:cs="Arial"/>
          <w:sz w:val="22"/>
          <w:szCs w:val="22"/>
        </w:rPr>
        <w:t xml:space="preserve"> </w:t>
      </w:r>
      <w:r w:rsidRPr="00F01529">
        <w:rPr>
          <w:rFonts w:cs="Arial"/>
          <w:sz w:val="22"/>
          <w:szCs w:val="22"/>
        </w:rPr>
        <w:t xml:space="preserve">dodržovat veškeré ČSN a bezpečnostní předpisy, veškeré zákony a jejich prováděcí vyhlášky, které se týkají jeho </w:t>
      </w:r>
      <w:r w:rsidR="001E1729" w:rsidRPr="00F01529">
        <w:rPr>
          <w:rFonts w:cs="Arial"/>
          <w:sz w:val="22"/>
          <w:szCs w:val="22"/>
        </w:rPr>
        <w:t>činnosti</w:t>
      </w:r>
      <w:r w:rsidRPr="00F01529">
        <w:rPr>
          <w:rFonts w:cs="Arial"/>
          <w:sz w:val="22"/>
          <w:szCs w:val="22"/>
        </w:rPr>
        <w:t>. Pokud porušením těchto</w:t>
      </w:r>
      <w:r w:rsidR="00CE2FD1" w:rsidRPr="00F01529">
        <w:rPr>
          <w:rFonts w:cs="Arial"/>
          <w:sz w:val="22"/>
          <w:szCs w:val="22"/>
        </w:rPr>
        <w:t xml:space="preserve"> předpisů vznikne jakákoliv škoda</w:t>
      </w:r>
      <w:r w:rsidR="00E54B42" w:rsidRPr="00F01529">
        <w:rPr>
          <w:rFonts w:cs="Arial"/>
          <w:sz w:val="22"/>
          <w:szCs w:val="22"/>
        </w:rPr>
        <w:t>,</w:t>
      </w:r>
      <w:r w:rsidR="00CE2FD1" w:rsidRPr="00F01529">
        <w:rPr>
          <w:rFonts w:cs="Arial"/>
          <w:sz w:val="22"/>
          <w:szCs w:val="22"/>
        </w:rPr>
        <w:t xml:space="preserve"> nese veškeré vzniklé náklady zhotovitel.</w:t>
      </w:r>
    </w:p>
    <w:p w14:paraId="2AB4AB11" w14:textId="6310C3BE" w:rsidR="00DD324F" w:rsidRDefault="003B5CEE" w:rsidP="004F45E4">
      <w:pPr>
        <w:numPr>
          <w:ilvl w:val="0"/>
          <w:numId w:val="4"/>
        </w:numPr>
        <w:tabs>
          <w:tab w:val="left" w:pos="426"/>
        </w:tabs>
        <w:spacing w:after="120" w:line="240" w:lineRule="auto"/>
        <w:ind w:left="0" w:firstLine="0"/>
        <w:jc w:val="both"/>
        <w:rPr>
          <w:rFonts w:cs="Arial"/>
          <w:sz w:val="22"/>
          <w:szCs w:val="22"/>
        </w:rPr>
      </w:pPr>
      <w:r w:rsidRPr="00FA33A7">
        <w:rPr>
          <w:rFonts w:cs="Arial"/>
          <w:color w:val="000000"/>
          <w:sz w:val="22"/>
          <w:szCs w:val="22"/>
        </w:rPr>
        <w:t xml:space="preserve">Zhotovitel je povinen přizpůsobit a koordinovat postup prací ve </w:t>
      </w:r>
      <w:r>
        <w:rPr>
          <w:rFonts w:cs="Arial"/>
          <w:color w:val="000000"/>
          <w:sz w:val="22"/>
          <w:szCs w:val="22"/>
        </w:rPr>
        <w:t>vazbě</w:t>
      </w:r>
      <w:r w:rsidRPr="00FA33A7">
        <w:rPr>
          <w:rFonts w:cs="Arial"/>
          <w:color w:val="000000"/>
          <w:sz w:val="22"/>
          <w:szCs w:val="22"/>
        </w:rPr>
        <w:t xml:space="preserve"> na provádění / realizaci pravidelné péče o plochy veřejné zeleně a ostatní pravidelně prováděné úkony</w:t>
      </w:r>
      <w:r>
        <w:rPr>
          <w:rFonts w:cs="Arial"/>
          <w:color w:val="000000"/>
          <w:sz w:val="22"/>
          <w:szCs w:val="22"/>
        </w:rPr>
        <w:t xml:space="preserve"> </w:t>
      </w:r>
      <w:r w:rsidRPr="002D371D">
        <w:rPr>
          <w:rFonts w:cs="Arial"/>
          <w:color w:val="000000"/>
          <w:sz w:val="22"/>
          <w:szCs w:val="22"/>
        </w:rPr>
        <w:t xml:space="preserve">(např. oprava a údržba veřejného osvětlení, sběr a vývoz odpadků). </w:t>
      </w:r>
      <w:r>
        <w:rPr>
          <w:rFonts w:cs="Arial"/>
          <w:color w:val="000000"/>
          <w:sz w:val="22"/>
          <w:szCs w:val="22"/>
        </w:rPr>
        <w:t xml:space="preserve">V případě potřeby </w:t>
      </w:r>
      <w:r w:rsidRPr="002D371D">
        <w:rPr>
          <w:rFonts w:cs="Arial"/>
          <w:sz w:val="22"/>
          <w:szCs w:val="22"/>
        </w:rPr>
        <w:t>omezení pohybu cizích osob, úplné</w:t>
      </w:r>
      <w:r>
        <w:rPr>
          <w:rFonts w:cs="Arial"/>
          <w:sz w:val="22"/>
          <w:szCs w:val="22"/>
        </w:rPr>
        <w:t>ho</w:t>
      </w:r>
      <w:r w:rsidRPr="002D371D">
        <w:rPr>
          <w:rFonts w:cs="Arial"/>
          <w:sz w:val="22"/>
          <w:szCs w:val="22"/>
        </w:rPr>
        <w:t xml:space="preserve"> uzavření některých cest či po dobu nezbytně nutnou uzavření celé</w:t>
      </w:r>
      <w:r>
        <w:rPr>
          <w:rFonts w:cs="Arial"/>
          <w:sz w:val="22"/>
          <w:szCs w:val="22"/>
        </w:rPr>
        <w:t>ho pr</w:t>
      </w:r>
      <w:r w:rsidR="002F3988">
        <w:rPr>
          <w:rFonts w:cs="Arial"/>
          <w:sz w:val="22"/>
          <w:szCs w:val="22"/>
        </w:rPr>
        <w:t>ostoru či části parku</w:t>
      </w:r>
      <w:r>
        <w:rPr>
          <w:rFonts w:cs="Arial"/>
          <w:sz w:val="22"/>
          <w:szCs w:val="22"/>
        </w:rPr>
        <w:t>, je z</w:t>
      </w:r>
      <w:r w:rsidRPr="002D371D">
        <w:rPr>
          <w:rFonts w:cs="Arial"/>
          <w:sz w:val="22"/>
          <w:szCs w:val="22"/>
        </w:rPr>
        <w:t xml:space="preserve">hotovitel dále povinen umístit </w:t>
      </w:r>
      <w:r>
        <w:rPr>
          <w:rFonts w:cs="Arial"/>
          <w:sz w:val="22"/>
          <w:szCs w:val="22"/>
        </w:rPr>
        <w:t xml:space="preserve">ke vstupům do prostoru </w:t>
      </w:r>
      <w:r w:rsidRPr="002D371D">
        <w:rPr>
          <w:rFonts w:cs="Arial"/>
          <w:sz w:val="22"/>
          <w:szCs w:val="22"/>
        </w:rPr>
        <w:t>informační tabule</w:t>
      </w:r>
      <w:r>
        <w:rPr>
          <w:rFonts w:cs="Arial"/>
          <w:sz w:val="22"/>
          <w:szCs w:val="22"/>
        </w:rPr>
        <w:t>,</w:t>
      </w:r>
      <w:r w:rsidRPr="002D371D">
        <w:rPr>
          <w:rFonts w:cs="Arial"/>
          <w:sz w:val="22"/>
          <w:szCs w:val="22"/>
        </w:rPr>
        <w:t xml:space="preserve"> </w:t>
      </w:r>
      <w:r>
        <w:rPr>
          <w:rFonts w:cs="Arial"/>
          <w:sz w:val="22"/>
          <w:szCs w:val="22"/>
        </w:rPr>
        <w:t xml:space="preserve">a to </w:t>
      </w:r>
      <w:r w:rsidRPr="002D371D">
        <w:rPr>
          <w:rFonts w:cs="Arial"/>
          <w:sz w:val="22"/>
          <w:szCs w:val="22"/>
        </w:rPr>
        <w:t>min. 24 hodin před zahájením prací.</w:t>
      </w:r>
    </w:p>
    <w:p w14:paraId="70137474" w14:textId="77777777" w:rsidR="00F17BF1" w:rsidRDefault="00F17BF1" w:rsidP="004F45E4">
      <w:pPr>
        <w:numPr>
          <w:ilvl w:val="0"/>
          <w:numId w:val="4"/>
        </w:numPr>
        <w:tabs>
          <w:tab w:val="left" w:pos="426"/>
        </w:tabs>
        <w:spacing w:after="120" w:line="240" w:lineRule="auto"/>
        <w:ind w:left="0" w:firstLine="0"/>
        <w:jc w:val="both"/>
        <w:rPr>
          <w:rFonts w:cs="Arial"/>
          <w:sz w:val="22"/>
          <w:szCs w:val="22"/>
        </w:rPr>
      </w:pPr>
      <w:r>
        <w:rPr>
          <w:rFonts w:cs="Arial"/>
          <w:sz w:val="22"/>
          <w:szCs w:val="22"/>
        </w:rPr>
        <w:t>Zhotovitel je povinen zajistit po celou dobu trvání smlouvy plnění veškerých povinností vyplývajících z právních předpisů České republiky, zejména pak z předpisů pracovněprávních, předpisů z oblasti zaměstnanosti a bezpečnosti zdraví při práci, a to vůči všem osobám, které se na provádění díla podílejí. Plnění těchto povinností zajistí zhotovitel i u svých poddodavatelů.</w:t>
      </w:r>
    </w:p>
    <w:p w14:paraId="356778B5" w14:textId="77777777" w:rsidR="00F17BF1" w:rsidRDefault="00F17BF1" w:rsidP="004F45E4">
      <w:pPr>
        <w:numPr>
          <w:ilvl w:val="0"/>
          <w:numId w:val="4"/>
        </w:numPr>
        <w:tabs>
          <w:tab w:val="left" w:pos="426"/>
        </w:tabs>
        <w:spacing w:after="120" w:line="240" w:lineRule="auto"/>
        <w:ind w:left="0" w:firstLine="0"/>
        <w:jc w:val="both"/>
        <w:rPr>
          <w:rFonts w:cs="Arial"/>
          <w:sz w:val="22"/>
          <w:szCs w:val="22"/>
        </w:rPr>
      </w:pPr>
      <w:r>
        <w:rPr>
          <w:rFonts w:cs="Arial"/>
          <w:sz w:val="22"/>
          <w:szCs w:val="22"/>
        </w:rPr>
        <w:t>V případě, že to bude možné a účelné, využije zhotovitel při realizaci předmětu díla osoby znevýhodněné na trhu práce (např. osoby se zdravotním postižením, mladé lidi nebo osoby dlouhodobě nezaměstnané). Možnost a účelnost takového postupu posoudí zhotovitel zejména s ohledem na charakter, rozsah a náročnost práce, které by tyto osoby měly vykonávat, a rovněž s ohledem na dostupnost této pracovní síly na pracovním trhu.</w:t>
      </w:r>
    </w:p>
    <w:p w14:paraId="5D8E8740" w14:textId="064DC008" w:rsidR="003029E2" w:rsidRDefault="00F17BF1" w:rsidP="00AA2CB7">
      <w:pPr>
        <w:numPr>
          <w:ilvl w:val="0"/>
          <w:numId w:val="4"/>
        </w:numPr>
        <w:tabs>
          <w:tab w:val="left" w:pos="426"/>
        </w:tabs>
        <w:spacing w:after="120" w:line="240" w:lineRule="auto"/>
        <w:ind w:left="0" w:firstLine="0"/>
        <w:jc w:val="both"/>
        <w:rPr>
          <w:rFonts w:cs="Arial"/>
          <w:sz w:val="22"/>
          <w:szCs w:val="22"/>
        </w:rPr>
      </w:pPr>
      <w:r w:rsidRPr="00F17BF1">
        <w:rPr>
          <w:rFonts w:cs="Arial"/>
          <w:sz w:val="22"/>
          <w:szCs w:val="22"/>
        </w:rPr>
        <w:t>Zhotovitel je povinen nahlašovat provádění prací, které provádí v rámci následné péče (zálivky, pletí a ostatn</w:t>
      </w:r>
      <w:r w:rsidR="002F3988">
        <w:rPr>
          <w:rFonts w:cs="Arial"/>
          <w:sz w:val="22"/>
          <w:szCs w:val="22"/>
        </w:rPr>
        <w:t>í práce) na odbor komunitního rozvoje a participace</w:t>
      </w:r>
      <w:r w:rsidRPr="00F17BF1">
        <w:rPr>
          <w:rFonts w:cs="Arial"/>
          <w:sz w:val="22"/>
          <w:szCs w:val="22"/>
        </w:rPr>
        <w:t xml:space="preserve"> (dále také </w:t>
      </w:r>
      <w:r w:rsidR="002F3988">
        <w:rPr>
          <w:rFonts w:cs="Arial"/>
          <w:sz w:val="22"/>
          <w:szCs w:val="22"/>
        </w:rPr>
        <w:t>OKP</w:t>
      </w:r>
      <w:r w:rsidRPr="00F17BF1">
        <w:rPr>
          <w:rFonts w:cs="Arial"/>
          <w:sz w:val="22"/>
          <w:szCs w:val="22"/>
        </w:rPr>
        <w:t>) městského úřadu (dále také MÚ) Louny pověřenému pracovníkovi objednatele, a to 2 pracovní dny před provedením prací a nejpozději 2 pracovní dny po provedení prací.  V případě, že zhotovitel nebude práce nahlašovat objednateli, zaniká mu nárok na proplacení nenahlášených prací.</w:t>
      </w:r>
    </w:p>
    <w:p w14:paraId="3FE797BD" w14:textId="120667D6" w:rsidR="00F10592" w:rsidRPr="00985D8C" w:rsidRDefault="00F10592" w:rsidP="00AA2CB7">
      <w:pPr>
        <w:numPr>
          <w:ilvl w:val="0"/>
          <w:numId w:val="4"/>
        </w:numPr>
        <w:tabs>
          <w:tab w:val="left" w:pos="426"/>
        </w:tabs>
        <w:spacing w:after="120" w:line="240" w:lineRule="auto"/>
        <w:ind w:left="0" w:firstLine="0"/>
        <w:jc w:val="both"/>
        <w:rPr>
          <w:rFonts w:cs="Arial"/>
          <w:sz w:val="22"/>
          <w:szCs w:val="22"/>
        </w:rPr>
      </w:pPr>
      <w:r w:rsidRPr="006C4BEB">
        <w:rPr>
          <w:rFonts w:eastAsia="Times New Roman" w:cs="Arial"/>
          <w:sz w:val="22"/>
          <w:szCs w:val="22"/>
        </w:rPr>
        <w:t>Zhotovitel se zavazuje zasílat objednateli minimálně jednou ročně soupis provedených prací</w:t>
      </w:r>
      <w:r>
        <w:rPr>
          <w:rFonts w:eastAsia="Times New Roman" w:cs="Arial"/>
          <w:sz w:val="22"/>
          <w:szCs w:val="22"/>
        </w:rPr>
        <w:t xml:space="preserve"> souvisejících s realizací následné péče</w:t>
      </w:r>
      <w:r w:rsidR="00CD0789">
        <w:rPr>
          <w:rFonts w:eastAsia="Times New Roman" w:cs="Arial"/>
          <w:sz w:val="22"/>
          <w:szCs w:val="22"/>
        </w:rPr>
        <w:t>, a to nejpozději 20</w:t>
      </w:r>
      <w:r w:rsidRPr="006C4BEB">
        <w:rPr>
          <w:rFonts w:eastAsia="Times New Roman" w:cs="Arial"/>
          <w:sz w:val="22"/>
          <w:szCs w:val="22"/>
        </w:rPr>
        <w:t xml:space="preserve"> dní před fakturací provedených prací za příslušný rok, přičemž se objednatel zavazuje tento soupis do </w:t>
      </w:r>
      <w:r w:rsidR="00CD0789">
        <w:rPr>
          <w:sz w:val="22"/>
          <w:szCs w:val="22"/>
        </w:rPr>
        <w:t>10</w:t>
      </w:r>
      <w:r w:rsidRPr="006C4BEB">
        <w:rPr>
          <w:sz w:val="22"/>
          <w:szCs w:val="22"/>
        </w:rPr>
        <w:t> pracovních</w:t>
      </w:r>
      <w:r w:rsidRPr="006C4BEB">
        <w:rPr>
          <w:rFonts w:eastAsia="Times New Roman" w:cs="Arial"/>
          <w:sz w:val="22"/>
          <w:szCs w:val="22"/>
        </w:rPr>
        <w:t xml:space="preserve"> dnů zkontrolovat a odsouhlasit zhotoviteli, aby ten mohl následně provést </w:t>
      </w:r>
      <w:r w:rsidRPr="006C4BEB">
        <w:rPr>
          <w:rFonts w:eastAsia="Times New Roman" w:cs="Arial"/>
          <w:sz w:val="22"/>
          <w:szCs w:val="22"/>
        </w:rPr>
        <w:lastRenderedPageBreak/>
        <w:t>fakturaci za příslušný rok provedené</w:t>
      </w:r>
      <w:r w:rsidRPr="00F22EE7">
        <w:rPr>
          <w:rFonts w:eastAsia="Times New Roman" w:cs="Arial"/>
          <w:sz w:val="22"/>
          <w:szCs w:val="22"/>
        </w:rPr>
        <w:t xml:space="preserve"> následné péče.</w:t>
      </w:r>
    </w:p>
    <w:p w14:paraId="32B5004F" w14:textId="77777777" w:rsidR="00985D8C" w:rsidRPr="00985D8C" w:rsidRDefault="00985D8C" w:rsidP="00AA2CB7">
      <w:pPr>
        <w:numPr>
          <w:ilvl w:val="0"/>
          <w:numId w:val="4"/>
        </w:numPr>
        <w:tabs>
          <w:tab w:val="left" w:pos="426"/>
        </w:tabs>
        <w:spacing w:after="120" w:line="240" w:lineRule="auto"/>
        <w:ind w:left="0" w:firstLine="0"/>
        <w:jc w:val="both"/>
        <w:rPr>
          <w:rFonts w:cs="Arial"/>
          <w:sz w:val="22"/>
          <w:szCs w:val="22"/>
        </w:rPr>
      </w:pPr>
      <w:r w:rsidRPr="00F22EE7">
        <w:rPr>
          <w:rFonts w:eastAsia="Times New Roman"/>
          <w:sz w:val="22"/>
          <w:szCs w:val="22"/>
        </w:rPr>
        <w:t>Zhotovitel</w:t>
      </w:r>
      <w:r w:rsidRPr="00F22EE7" w:rsidDel="003F6951">
        <w:rPr>
          <w:rFonts w:eastAsia="Times New Roman"/>
          <w:sz w:val="22"/>
          <w:szCs w:val="22"/>
        </w:rPr>
        <w:t xml:space="preserve"> </w:t>
      </w:r>
      <w:r w:rsidRPr="00F22EE7">
        <w:rPr>
          <w:rFonts w:eastAsia="Times New Roman"/>
          <w:sz w:val="22"/>
          <w:szCs w:val="22"/>
        </w:rPr>
        <w:t>zajistí na vlastní náklady veškeré práce, které budou nutné k zajištění plynulé a bezpečné činnosti</w:t>
      </w:r>
      <w:r>
        <w:rPr>
          <w:rFonts w:eastAsia="Times New Roman"/>
          <w:sz w:val="22"/>
          <w:szCs w:val="22"/>
        </w:rPr>
        <w:t>.</w:t>
      </w:r>
    </w:p>
    <w:p w14:paraId="64D99796" w14:textId="77777777" w:rsidR="00985D8C" w:rsidRPr="00F17BF1" w:rsidRDefault="00985D8C" w:rsidP="00AA2CB7">
      <w:pPr>
        <w:numPr>
          <w:ilvl w:val="0"/>
          <w:numId w:val="4"/>
        </w:numPr>
        <w:tabs>
          <w:tab w:val="left" w:pos="426"/>
        </w:tabs>
        <w:spacing w:after="120" w:line="240" w:lineRule="auto"/>
        <w:ind w:left="0" w:firstLine="0"/>
        <w:jc w:val="both"/>
        <w:rPr>
          <w:rFonts w:cs="Arial"/>
          <w:sz w:val="22"/>
          <w:szCs w:val="22"/>
        </w:rPr>
      </w:pPr>
      <w:r w:rsidRPr="00F22EE7">
        <w:rPr>
          <w:rFonts w:eastAsia="Times New Roman"/>
          <w:sz w:val="22"/>
          <w:szCs w:val="22"/>
        </w:rPr>
        <w:t>Zhotovitel nese plně zodpovědnost v případě újmy na zdraví a majetku osob při provádění prací.</w:t>
      </w:r>
    </w:p>
    <w:p w14:paraId="0A993AE0" w14:textId="77777777" w:rsidR="00DD324F" w:rsidRDefault="00985D8C" w:rsidP="004F45E4">
      <w:pPr>
        <w:numPr>
          <w:ilvl w:val="0"/>
          <w:numId w:val="4"/>
        </w:numPr>
        <w:tabs>
          <w:tab w:val="left" w:pos="426"/>
        </w:tabs>
        <w:spacing w:after="120" w:line="240" w:lineRule="auto"/>
        <w:ind w:left="0" w:firstLine="0"/>
        <w:jc w:val="both"/>
        <w:rPr>
          <w:rFonts w:eastAsia="Times New Roman"/>
          <w:sz w:val="22"/>
          <w:szCs w:val="22"/>
        </w:rPr>
      </w:pPr>
      <w:r w:rsidRPr="00F22EE7">
        <w:rPr>
          <w:rFonts w:eastAsia="Times New Roman"/>
          <w:sz w:val="22"/>
          <w:szCs w:val="22"/>
        </w:rPr>
        <w:t>Zhotovitel po provedení prací</w:t>
      </w:r>
      <w:r>
        <w:rPr>
          <w:rFonts w:eastAsia="Times New Roman"/>
          <w:sz w:val="22"/>
          <w:szCs w:val="22"/>
        </w:rPr>
        <w:t xml:space="preserve"> následné péče</w:t>
      </w:r>
      <w:r w:rsidRPr="00F22EE7">
        <w:rPr>
          <w:rFonts w:eastAsia="Times New Roman"/>
          <w:sz w:val="22"/>
          <w:szCs w:val="22"/>
        </w:rPr>
        <w:t xml:space="preserve"> zašle fotodokumentaci, která bude mapovat rozsah provedených prací, osobě oprávněné k jednání ve věcech technických.</w:t>
      </w:r>
    </w:p>
    <w:p w14:paraId="33744DA3" w14:textId="77777777" w:rsidR="003B5CEE" w:rsidRPr="00B10734" w:rsidRDefault="003B5CEE" w:rsidP="0002530A">
      <w:pPr>
        <w:spacing w:after="120" w:line="240" w:lineRule="auto"/>
        <w:jc w:val="both"/>
        <w:rPr>
          <w:rFonts w:cs="Arial"/>
          <w:sz w:val="12"/>
          <w:szCs w:val="22"/>
        </w:rPr>
      </w:pPr>
    </w:p>
    <w:p w14:paraId="0FD32AC7" w14:textId="77777777" w:rsidR="00F33390" w:rsidRPr="001D0D9C" w:rsidRDefault="00F33390" w:rsidP="00072C2A">
      <w:pPr>
        <w:spacing w:before="120" w:line="240" w:lineRule="auto"/>
        <w:jc w:val="center"/>
        <w:outlineLvl w:val="0"/>
        <w:rPr>
          <w:rFonts w:cs="Arial"/>
          <w:b/>
          <w:sz w:val="22"/>
          <w:szCs w:val="22"/>
        </w:rPr>
      </w:pPr>
      <w:r w:rsidRPr="001D0D9C">
        <w:rPr>
          <w:rFonts w:cs="Arial"/>
          <w:b/>
          <w:sz w:val="22"/>
          <w:szCs w:val="22"/>
        </w:rPr>
        <w:t>Čl. V</w:t>
      </w:r>
    </w:p>
    <w:p w14:paraId="331CCF7D" w14:textId="77777777" w:rsidR="00F33390" w:rsidRPr="001D0D9C" w:rsidRDefault="00F33390" w:rsidP="00B0695D">
      <w:pPr>
        <w:spacing w:after="120" w:line="240" w:lineRule="auto"/>
        <w:jc w:val="center"/>
        <w:rPr>
          <w:rFonts w:cs="Arial"/>
          <w:b/>
          <w:sz w:val="22"/>
          <w:szCs w:val="22"/>
        </w:rPr>
      </w:pPr>
      <w:r w:rsidRPr="001D0D9C">
        <w:rPr>
          <w:rFonts w:cs="Arial"/>
          <w:b/>
          <w:sz w:val="22"/>
          <w:szCs w:val="22"/>
        </w:rPr>
        <w:t>PLATEBNÍ PODMÍNKY</w:t>
      </w:r>
    </w:p>
    <w:p w14:paraId="7350B4EA" w14:textId="77777777" w:rsidR="004E3F74" w:rsidRDefault="004E3F74" w:rsidP="004F45E4">
      <w:pPr>
        <w:numPr>
          <w:ilvl w:val="0"/>
          <w:numId w:val="5"/>
        </w:numPr>
        <w:tabs>
          <w:tab w:val="left" w:pos="284"/>
        </w:tabs>
        <w:spacing w:after="120" w:line="240" w:lineRule="auto"/>
        <w:ind w:left="0" w:firstLine="0"/>
        <w:jc w:val="both"/>
        <w:rPr>
          <w:rFonts w:cs="Arial"/>
          <w:sz w:val="22"/>
          <w:szCs w:val="22"/>
        </w:rPr>
      </w:pPr>
      <w:r>
        <w:rPr>
          <w:rFonts w:cs="Arial"/>
          <w:sz w:val="22"/>
          <w:szCs w:val="22"/>
        </w:rPr>
        <w:t>Cena za jednotlivé činnosti se řídí cenovou nabídkou učiněnou zhotovitelem v rámci zadávacího řízení.</w:t>
      </w:r>
    </w:p>
    <w:p w14:paraId="7A397249" w14:textId="29703652" w:rsidR="001C22DA" w:rsidRDefault="00F33390" w:rsidP="004F45E4">
      <w:pPr>
        <w:numPr>
          <w:ilvl w:val="0"/>
          <w:numId w:val="5"/>
        </w:numPr>
        <w:tabs>
          <w:tab w:val="left" w:pos="284"/>
        </w:tabs>
        <w:spacing w:after="120" w:line="240" w:lineRule="auto"/>
        <w:ind w:left="0" w:firstLine="0"/>
        <w:jc w:val="both"/>
        <w:rPr>
          <w:rFonts w:cs="Arial"/>
          <w:sz w:val="22"/>
          <w:szCs w:val="22"/>
        </w:rPr>
      </w:pPr>
      <w:r w:rsidRPr="001D0D9C">
        <w:rPr>
          <w:rFonts w:cs="Arial"/>
          <w:sz w:val="22"/>
          <w:szCs w:val="22"/>
        </w:rPr>
        <w:t xml:space="preserve">Za </w:t>
      </w:r>
      <w:r w:rsidR="002C1ACD">
        <w:rPr>
          <w:rFonts w:cs="Arial"/>
          <w:sz w:val="22"/>
          <w:szCs w:val="22"/>
        </w:rPr>
        <w:t>plnění</w:t>
      </w:r>
      <w:r w:rsidR="0080692D">
        <w:rPr>
          <w:rFonts w:cs="Arial"/>
          <w:sz w:val="22"/>
          <w:szCs w:val="22"/>
        </w:rPr>
        <w:t xml:space="preserve"> předmětu smlouvy</w:t>
      </w:r>
      <w:r w:rsidRPr="001D0D9C">
        <w:rPr>
          <w:rFonts w:cs="Arial"/>
          <w:sz w:val="22"/>
          <w:szCs w:val="22"/>
        </w:rPr>
        <w:t xml:space="preserve"> uvedené v čl. I</w:t>
      </w:r>
      <w:r w:rsidR="007B5073">
        <w:rPr>
          <w:rFonts w:cs="Arial"/>
          <w:sz w:val="22"/>
          <w:szCs w:val="22"/>
        </w:rPr>
        <w:t>I</w:t>
      </w:r>
      <w:r w:rsidRPr="001D0D9C">
        <w:rPr>
          <w:rFonts w:cs="Arial"/>
          <w:sz w:val="22"/>
          <w:szCs w:val="22"/>
        </w:rPr>
        <w:t>I této smlouvy je objednatel povinen uhradit zhotoviteli částku uvedenou v jeho cenové nabídce na výše uvedenou akci</w:t>
      </w:r>
      <w:r w:rsidR="00045230" w:rsidRPr="001D0D9C">
        <w:rPr>
          <w:rFonts w:cs="Arial"/>
          <w:sz w:val="22"/>
          <w:szCs w:val="22"/>
        </w:rPr>
        <w:t xml:space="preserve"> na účet zhotovitele</w:t>
      </w:r>
      <w:r w:rsidRPr="001D0D9C">
        <w:rPr>
          <w:rFonts w:cs="Arial"/>
          <w:sz w:val="22"/>
          <w:szCs w:val="22"/>
        </w:rPr>
        <w:t xml:space="preserve">. </w:t>
      </w:r>
      <w:r w:rsidR="00045230" w:rsidRPr="001D0D9C">
        <w:rPr>
          <w:rFonts w:cs="Arial"/>
          <w:sz w:val="22"/>
          <w:szCs w:val="22"/>
        </w:rPr>
        <w:t>Celková cena díla je rozdělena:</w:t>
      </w:r>
    </w:p>
    <w:p w14:paraId="08E24F56" w14:textId="251DD7B3" w:rsidR="000B5984" w:rsidRDefault="001C22DA" w:rsidP="00436B11">
      <w:pPr>
        <w:spacing w:line="240" w:lineRule="auto"/>
        <w:jc w:val="both"/>
        <w:rPr>
          <w:rFonts w:cs="Arial"/>
          <w:b/>
          <w:sz w:val="22"/>
          <w:szCs w:val="22"/>
        </w:rPr>
      </w:pPr>
      <w:r w:rsidRPr="00647DD1">
        <w:rPr>
          <w:rFonts w:cs="Arial"/>
          <w:b/>
          <w:sz w:val="22"/>
          <w:szCs w:val="22"/>
        </w:rPr>
        <w:t>1. etapa</w:t>
      </w:r>
      <w:r w:rsidR="002F3988">
        <w:rPr>
          <w:rFonts w:cs="Arial"/>
          <w:b/>
          <w:sz w:val="22"/>
          <w:szCs w:val="22"/>
        </w:rPr>
        <w:t xml:space="preserve"> (revitalizace parku</w:t>
      </w:r>
      <w:r w:rsidR="003029E2">
        <w:rPr>
          <w:rFonts w:cs="Arial"/>
          <w:b/>
          <w:sz w:val="22"/>
          <w:szCs w:val="22"/>
        </w:rPr>
        <w:t>)</w:t>
      </w:r>
      <w:r w:rsidR="000B5984">
        <w:rPr>
          <w:rFonts w:cs="Arial"/>
          <w:b/>
          <w:sz w:val="22"/>
          <w:szCs w:val="22"/>
        </w:rPr>
        <w:t xml:space="preserve">: </w:t>
      </w:r>
    </w:p>
    <w:p w14:paraId="6D0A509C" w14:textId="77777777" w:rsidR="000B5984" w:rsidRDefault="000B5984" w:rsidP="00436B11">
      <w:pPr>
        <w:spacing w:line="240" w:lineRule="auto"/>
        <w:jc w:val="both"/>
        <w:rPr>
          <w:rFonts w:cs="Arial"/>
          <w:sz w:val="22"/>
          <w:szCs w:val="22"/>
        </w:rPr>
      </w:pPr>
      <w:r>
        <w:rPr>
          <w:rFonts w:cs="Arial"/>
          <w:sz w:val="22"/>
          <w:szCs w:val="22"/>
        </w:rPr>
        <w:t>Cena bez DPH</w:t>
      </w:r>
      <w:r>
        <w:rPr>
          <w:rFonts w:cs="Arial"/>
          <w:sz w:val="22"/>
          <w:szCs w:val="22"/>
        </w:rPr>
        <w:tab/>
      </w:r>
      <w:r>
        <w:rPr>
          <w:rFonts w:cs="Arial"/>
          <w:sz w:val="22"/>
          <w:szCs w:val="22"/>
        </w:rPr>
        <w:tab/>
      </w:r>
      <w:r>
        <w:rPr>
          <w:rFonts w:cs="Arial"/>
          <w:sz w:val="22"/>
          <w:szCs w:val="22"/>
        </w:rPr>
        <w:tab/>
      </w:r>
      <w:r w:rsidR="00C92BC5">
        <w:rPr>
          <w:rFonts w:cs="Arial"/>
          <w:sz w:val="22"/>
          <w:szCs w:val="22"/>
        </w:rPr>
        <w:tab/>
      </w:r>
      <w:r w:rsidR="00C92BC5">
        <w:rPr>
          <w:rFonts w:cs="Arial"/>
          <w:sz w:val="22"/>
          <w:szCs w:val="22"/>
        </w:rPr>
        <w:tab/>
      </w:r>
      <w:r w:rsidR="00C92BC5">
        <w:rPr>
          <w:rFonts w:cs="Arial"/>
          <w:sz w:val="22"/>
          <w:szCs w:val="22"/>
        </w:rPr>
        <w:tab/>
      </w:r>
      <w:r w:rsidR="00C92BC5">
        <w:rPr>
          <w:rFonts w:cs="Arial"/>
          <w:sz w:val="22"/>
          <w:szCs w:val="22"/>
        </w:rPr>
        <w:tab/>
      </w:r>
      <w:r w:rsidR="00C92BC5">
        <w:rPr>
          <w:rFonts w:cs="Arial"/>
          <w:sz w:val="22"/>
          <w:szCs w:val="22"/>
        </w:rPr>
        <w:tab/>
      </w:r>
      <w:r w:rsidR="00B97B6C">
        <w:rPr>
          <w:rFonts w:cs="Arial"/>
          <w:sz w:val="22"/>
          <w:szCs w:val="22"/>
        </w:rPr>
        <w:t>………..</w:t>
      </w:r>
      <w:r w:rsidR="003E30C2" w:rsidRPr="001D0D9C">
        <w:rPr>
          <w:rFonts w:cs="Arial"/>
          <w:sz w:val="22"/>
          <w:szCs w:val="22"/>
        </w:rPr>
        <w:t xml:space="preserve"> </w:t>
      </w:r>
      <w:r w:rsidR="00D33032" w:rsidRPr="001D0D9C">
        <w:rPr>
          <w:rFonts w:cs="Arial"/>
          <w:sz w:val="22"/>
          <w:szCs w:val="22"/>
        </w:rPr>
        <w:t>Kč</w:t>
      </w:r>
      <w:r w:rsidR="00045230" w:rsidRPr="001D0D9C">
        <w:rPr>
          <w:rFonts w:cs="Arial"/>
          <w:sz w:val="22"/>
          <w:szCs w:val="22"/>
        </w:rPr>
        <w:t xml:space="preserve"> </w:t>
      </w:r>
    </w:p>
    <w:p w14:paraId="3FC35D9E" w14:textId="77777777" w:rsidR="000B5984" w:rsidRDefault="000B5984" w:rsidP="00436B11">
      <w:pPr>
        <w:spacing w:line="240" w:lineRule="auto"/>
        <w:jc w:val="both"/>
        <w:rPr>
          <w:rFonts w:cs="Arial"/>
          <w:sz w:val="22"/>
          <w:szCs w:val="22"/>
        </w:rPr>
      </w:pPr>
      <w:r>
        <w:rPr>
          <w:rFonts w:cs="Arial"/>
          <w:sz w:val="22"/>
          <w:szCs w:val="22"/>
        </w:rPr>
        <w:t>V</w:t>
      </w:r>
      <w:r w:rsidR="00045230" w:rsidRPr="001D0D9C">
        <w:rPr>
          <w:rFonts w:cs="Arial"/>
          <w:sz w:val="22"/>
          <w:szCs w:val="22"/>
        </w:rPr>
        <w:t>ýše DPH</w:t>
      </w:r>
      <w:r>
        <w:rPr>
          <w:rFonts w:cs="Arial"/>
          <w:sz w:val="22"/>
          <w:szCs w:val="22"/>
        </w:rPr>
        <w:tab/>
      </w:r>
      <w:r>
        <w:rPr>
          <w:rFonts w:cs="Arial"/>
          <w:sz w:val="22"/>
          <w:szCs w:val="22"/>
        </w:rPr>
        <w:tab/>
      </w:r>
      <w:r>
        <w:rPr>
          <w:rFonts w:cs="Arial"/>
          <w:sz w:val="22"/>
          <w:szCs w:val="22"/>
        </w:rPr>
        <w:tab/>
      </w:r>
      <w:r>
        <w:rPr>
          <w:rFonts w:cs="Arial"/>
          <w:sz w:val="22"/>
          <w:szCs w:val="22"/>
        </w:rPr>
        <w:tab/>
      </w:r>
      <w:r w:rsidR="00C92BC5">
        <w:rPr>
          <w:rFonts w:cs="Arial"/>
          <w:sz w:val="22"/>
          <w:szCs w:val="22"/>
        </w:rPr>
        <w:tab/>
      </w:r>
      <w:r w:rsidR="00C92BC5">
        <w:rPr>
          <w:rFonts w:cs="Arial"/>
          <w:sz w:val="22"/>
          <w:szCs w:val="22"/>
        </w:rPr>
        <w:tab/>
      </w:r>
      <w:r w:rsidR="00C92BC5">
        <w:rPr>
          <w:rFonts w:cs="Arial"/>
          <w:sz w:val="22"/>
          <w:szCs w:val="22"/>
        </w:rPr>
        <w:tab/>
      </w:r>
      <w:r w:rsidR="00C92BC5">
        <w:rPr>
          <w:rFonts w:cs="Arial"/>
          <w:sz w:val="22"/>
          <w:szCs w:val="22"/>
        </w:rPr>
        <w:tab/>
      </w:r>
      <w:r w:rsidR="00C92BC5">
        <w:rPr>
          <w:rFonts w:cs="Arial"/>
          <w:sz w:val="22"/>
          <w:szCs w:val="22"/>
        </w:rPr>
        <w:tab/>
      </w:r>
      <w:r>
        <w:rPr>
          <w:rFonts w:cs="Arial"/>
          <w:sz w:val="22"/>
          <w:szCs w:val="22"/>
        </w:rPr>
        <w:t>……….. Kč</w:t>
      </w:r>
    </w:p>
    <w:p w14:paraId="44EB546F" w14:textId="77777777" w:rsidR="001C22DA" w:rsidRDefault="000B5984" w:rsidP="00436B11">
      <w:pPr>
        <w:spacing w:line="240" w:lineRule="auto"/>
        <w:jc w:val="both"/>
        <w:rPr>
          <w:rFonts w:cs="Arial"/>
          <w:b/>
          <w:sz w:val="22"/>
          <w:szCs w:val="22"/>
        </w:rPr>
      </w:pPr>
      <w:r>
        <w:rPr>
          <w:rFonts w:cs="Arial"/>
          <w:b/>
          <w:sz w:val="22"/>
          <w:szCs w:val="22"/>
        </w:rPr>
        <w:t>C</w:t>
      </w:r>
      <w:r w:rsidR="00045230" w:rsidRPr="00647DD1">
        <w:rPr>
          <w:rFonts w:cs="Arial"/>
          <w:b/>
          <w:sz w:val="22"/>
          <w:szCs w:val="22"/>
        </w:rPr>
        <w:t xml:space="preserve">ena </w:t>
      </w:r>
      <w:r>
        <w:rPr>
          <w:rFonts w:cs="Arial"/>
          <w:b/>
          <w:sz w:val="22"/>
          <w:szCs w:val="22"/>
        </w:rPr>
        <w:t xml:space="preserve">1. etapy </w:t>
      </w:r>
      <w:r w:rsidR="00045230" w:rsidRPr="00647DD1">
        <w:rPr>
          <w:rFonts w:cs="Arial"/>
          <w:b/>
          <w:sz w:val="22"/>
          <w:szCs w:val="22"/>
        </w:rPr>
        <w:t>vč. DPH</w:t>
      </w:r>
      <w:r>
        <w:rPr>
          <w:rFonts w:cs="Arial"/>
          <w:b/>
          <w:sz w:val="22"/>
          <w:szCs w:val="22"/>
        </w:rPr>
        <w:tab/>
      </w:r>
      <w:r>
        <w:rPr>
          <w:rFonts w:cs="Arial"/>
          <w:b/>
          <w:sz w:val="22"/>
          <w:szCs w:val="22"/>
        </w:rPr>
        <w:tab/>
      </w:r>
      <w:r w:rsidR="00C92BC5">
        <w:rPr>
          <w:rFonts w:cs="Arial"/>
          <w:b/>
          <w:sz w:val="22"/>
          <w:szCs w:val="22"/>
        </w:rPr>
        <w:tab/>
      </w:r>
      <w:r w:rsidR="00C92BC5">
        <w:rPr>
          <w:rFonts w:cs="Arial"/>
          <w:b/>
          <w:sz w:val="22"/>
          <w:szCs w:val="22"/>
        </w:rPr>
        <w:tab/>
      </w:r>
      <w:r w:rsidR="00C92BC5">
        <w:rPr>
          <w:rFonts w:cs="Arial"/>
          <w:b/>
          <w:sz w:val="22"/>
          <w:szCs w:val="22"/>
        </w:rPr>
        <w:tab/>
      </w:r>
      <w:r w:rsidR="00C92BC5">
        <w:rPr>
          <w:rFonts w:cs="Arial"/>
          <w:b/>
          <w:sz w:val="22"/>
          <w:szCs w:val="22"/>
        </w:rPr>
        <w:tab/>
      </w:r>
      <w:r w:rsidR="00C92BC5">
        <w:rPr>
          <w:rFonts w:cs="Arial"/>
          <w:b/>
          <w:sz w:val="22"/>
          <w:szCs w:val="22"/>
        </w:rPr>
        <w:tab/>
      </w:r>
      <w:r w:rsidR="00B10734">
        <w:rPr>
          <w:rFonts w:cs="Arial"/>
          <w:b/>
          <w:sz w:val="22"/>
          <w:szCs w:val="22"/>
        </w:rPr>
        <w:t>..</w:t>
      </w:r>
      <w:r>
        <w:rPr>
          <w:rFonts w:cs="Arial"/>
          <w:b/>
          <w:sz w:val="22"/>
          <w:szCs w:val="22"/>
        </w:rPr>
        <w:t>……… Kč</w:t>
      </w:r>
    </w:p>
    <w:p w14:paraId="503A76DA" w14:textId="189DC43C" w:rsidR="003029E2" w:rsidRDefault="003029E2" w:rsidP="00436B11">
      <w:pPr>
        <w:spacing w:line="240" w:lineRule="auto"/>
        <w:jc w:val="both"/>
        <w:rPr>
          <w:rFonts w:cs="Arial"/>
          <w:sz w:val="22"/>
          <w:szCs w:val="22"/>
        </w:rPr>
      </w:pPr>
    </w:p>
    <w:p w14:paraId="6DEE691A" w14:textId="103128D3" w:rsidR="000B5984" w:rsidRDefault="00E25BEA" w:rsidP="001E4657">
      <w:pPr>
        <w:spacing w:line="240" w:lineRule="auto"/>
        <w:jc w:val="both"/>
        <w:rPr>
          <w:rFonts w:cs="Arial"/>
          <w:b/>
          <w:sz w:val="22"/>
          <w:szCs w:val="22"/>
        </w:rPr>
      </w:pPr>
      <w:r>
        <w:rPr>
          <w:rFonts w:cs="Arial"/>
          <w:b/>
          <w:sz w:val="22"/>
          <w:szCs w:val="22"/>
        </w:rPr>
        <w:t>2</w:t>
      </w:r>
      <w:r w:rsidR="001E4657">
        <w:rPr>
          <w:rFonts w:cs="Arial"/>
          <w:b/>
          <w:sz w:val="22"/>
          <w:szCs w:val="22"/>
        </w:rPr>
        <w:t xml:space="preserve">. </w:t>
      </w:r>
      <w:r w:rsidR="001C22DA" w:rsidRPr="00647DD1">
        <w:rPr>
          <w:rFonts w:cs="Arial"/>
          <w:b/>
          <w:sz w:val="22"/>
          <w:szCs w:val="22"/>
        </w:rPr>
        <w:t>etapa (následná péče)</w:t>
      </w:r>
      <w:r w:rsidR="000B5984">
        <w:rPr>
          <w:rFonts w:cs="Arial"/>
          <w:b/>
          <w:sz w:val="22"/>
          <w:szCs w:val="22"/>
        </w:rPr>
        <w:t>:</w:t>
      </w:r>
    </w:p>
    <w:p w14:paraId="6E42F777" w14:textId="77777777" w:rsidR="000B5984" w:rsidRDefault="001C22DA" w:rsidP="000B5984">
      <w:pPr>
        <w:spacing w:line="240" w:lineRule="auto"/>
        <w:jc w:val="both"/>
        <w:rPr>
          <w:rFonts w:cs="Arial"/>
          <w:sz w:val="22"/>
          <w:szCs w:val="22"/>
        </w:rPr>
      </w:pPr>
      <w:r>
        <w:rPr>
          <w:rFonts w:cs="Arial"/>
          <w:sz w:val="22"/>
          <w:szCs w:val="22"/>
        </w:rPr>
        <w:t>1. rok následné péče</w:t>
      </w:r>
      <w:r w:rsidR="000B5984">
        <w:rPr>
          <w:rFonts w:cs="Arial"/>
          <w:sz w:val="22"/>
          <w:szCs w:val="22"/>
        </w:rPr>
        <w:t xml:space="preserve"> - cena bez DPH</w:t>
      </w:r>
      <w:r w:rsidR="000B5984">
        <w:rPr>
          <w:rFonts w:cs="Arial"/>
          <w:sz w:val="22"/>
          <w:szCs w:val="22"/>
        </w:rPr>
        <w:tab/>
      </w:r>
      <w:r w:rsidR="000B5984">
        <w:rPr>
          <w:rFonts w:cs="Arial"/>
          <w:sz w:val="22"/>
          <w:szCs w:val="22"/>
        </w:rPr>
        <w:tab/>
      </w:r>
      <w:r w:rsidR="000B5984">
        <w:rPr>
          <w:rFonts w:cs="Arial"/>
          <w:sz w:val="22"/>
          <w:szCs w:val="22"/>
        </w:rPr>
        <w:tab/>
      </w:r>
      <w:r w:rsidR="000B5984">
        <w:rPr>
          <w:rFonts w:cs="Arial"/>
          <w:sz w:val="22"/>
          <w:szCs w:val="22"/>
        </w:rPr>
        <w:tab/>
      </w:r>
      <w:r w:rsidR="000B5984">
        <w:rPr>
          <w:rFonts w:cs="Arial"/>
          <w:sz w:val="22"/>
          <w:szCs w:val="22"/>
        </w:rPr>
        <w:tab/>
        <w:t>………..</w:t>
      </w:r>
      <w:r w:rsidR="000B5984" w:rsidRPr="001D0D9C">
        <w:rPr>
          <w:rFonts w:cs="Arial"/>
          <w:sz w:val="22"/>
          <w:szCs w:val="22"/>
        </w:rPr>
        <w:t xml:space="preserve"> Kč </w:t>
      </w:r>
    </w:p>
    <w:p w14:paraId="1A1C7529" w14:textId="77777777" w:rsidR="000B5984" w:rsidRDefault="000B5984" w:rsidP="001E4657">
      <w:pPr>
        <w:spacing w:line="240" w:lineRule="auto"/>
        <w:ind w:left="1416" w:firstLine="708"/>
        <w:jc w:val="both"/>
        <w:rPr>
          <w:rFonts w:cs="Arial"/>
          <w:sz w:val="22"/>
          <w:szCs w:val="22"/>
        </w:rPr>
      </w:pPr>
      <w:r>
        <w:rPr>
          <w:rFonts w:cs="Arial"/>
          <w:sz w:val="22"/>
          <w:szCs w:val="22"/>
        </w:rPr>
        <w:t xml:space="preserve">  v</w:t>
      </w:r>
      <w:r w:rsidRPr="001D0D9C">
        <w:rPr>
          <w:rFonts w:cs="Arial"/>
          <w:sz w:val="22"/>
          <w:szCs w:val="22"/>
        </w:rPr>
        <w:t>ýše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Kč</w:t>
      </w:r>
    </w:p>
    <w:p w14:paraId="50C77325" w14:textId="77777777" w:rsidR="000B5984" w:rsidRDefault="000B5984" w:rsidP="001E4657">
      <w:pPr>
        <w:spacing w:line="240" w:lineRule="auto"/>
        <w:ind w:left="1416" w:firstLine="708"/>
        <w:jc w:val="both"/>
        <w:rPr>
          <w:rFonts w:cs="Arial"/>
          <w:b/>
          <w:sz w:val="22"/>
          <w:szCs w:val="22"/>
        </w:rPr>
      </w:pPr>
      <w:r>
        <w:rPr>
          <w:rFonts w:cs="Arial"/>
          <w:b/>
          <w:sz w:val="22"/>
          <w:szCs w:val="22"/>
        </w:rPr>
        <w:t xml:space="preserve">  c</w:t>
      </w:r>
      <w:r w:rsidRPr="00647DD1">
        <w:rPr>
          <w:rFonts w:cs="Arial"/>
          <w:b/>
          <w:sz w:val="22"/>
          <w:szCs w:val="22"/>
        </w:rPr>
        <w:t>ena</w:t>
      </w:r>
      <w:r>
        <w:rPr>
          <w:rFonts w:cs="Arial"/>
          <w:b/>
          <w:sz w:val="22"/>
          <w:szCs w:val="22"/>
        </w:rPr>
        <w:t xml:space="preserve"> za 1. rok následné péče </w:t>
      </w:r>
      <w:r w:rsidRPr="00647DD1">
        <w:rPr>
          <w:rFonts w:cs="Arial"/>
          <w:b/>
          <w:sz w:val="22"/>
          <w:szCs w:val="22"/>
        </w:rPr>
        <w:t>vč. DPH</w:t>
      </w:r>
      <w:r>
        <w:rPr>
          <w:rFonts w:cs="Arial"/>
          <w:b/>
          <w:sz w:val="22"/>
          <w:szCs w:val="22"/>
        </w:rPr>
        <w:tab/>
      </w:r>
      <w:r>
        <w:rPr>
          <w:rFonts w:cs="Arial"/>
          <w:b/>
          <w:sz w:val="22"/>
          <w:szCs w:val="22"/>
        </w:rPr>
        <w:tab/>
        <w:t>……</w:t>
      </w:r>
      <w:r w:rsidR="00B10734">
        <w:rPr>
          <w:rFonts w:cs="Arial"/>
          <w:b/>
          <w:sz w:val="22"/>
          <w:szCs w:val="22"/>
        </w:rPr>
        <w:t>..</w:t>
      </w:r>
      <w:r>
        <w:rPr>
          <w:rFonts w:cs="Arial"/>
          <w:b/>
          <w:sz w:val="22"/>
          <w:szCs w:val="22"/>
        </w:rPr>
        <w:t>… Kč</w:t>
      </w:r>
    </w:p>
    <w:p w14:paraId="0E9936B3" w14:textId="77777777" w:rsidR="000B5984" w:rsidRDefault="000B5984" w:rsidP="000B5984">
      <w:pPr>
        <w:spacing w:line="240" w:lineRule="auto"/>
        <w:jc w:val="both"/>
        <w:rPr>
          <w:rFonts w:cs="Arial"/>
          <w:sz w:val="22"/>
          <w:szCs w:val="22"/>
        </w:rPr>
      </w:pPr>
    </w:p>
    <w:p w14:paraId="26D425DB" w14:textId="77777777" w:rsidR="000B5984" w:rsidRDefault="000B5984" w:rsidP="000B5984">
      <w:pPr>
        <w:spacing w:line="240" w:lineRule="auto"/>
        <w:jc w:val="both"/>
        <w:rPr>
          <w:rFonts w:cs="Arial"/>
          <w:sz w:val="22"/>
          <w:szCs w:val="22"/>
        </w:rPr>
      </w:pPr>
      <w:r>
        <w:rPr>
          <w:rFonts w:cs="Arial"/>
          <w:sz w:val="22"/>
          <w:szCs w:val="22"/>
        </w:rPr>
        <w:t>2. rok následné péče - cena bez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w:t>
      </w:r>
      <w:r w:rsidRPr="001D0D9C">
        <w:rPr>
          <w:rFonts w:cs="Arial"/>
          <w:sz w:val="22"/>
          <w:szCs w:val="22"/>
        </w:rPr>
        <w:t xml:space="preserve"> Kč </w:t>
      </w:r>
    </w:p>
    <w:p w14:paraId="33BCF835" w14:textId="77777777" w:rsidR="000B5984" w:rsidRDefault="000B5984" w:rsidP="000B5984">
      <w:pPr>
        <w:spacing w:line="240" w:lineRule="auto"/>
        <w:ind w:left="1416" w:firstLine="708"/>
        <w:jc w:val="both"/>
        <w:rPr>
          <w:rFonts w:cs="Arial"/>
          <w:sz w:val="22"/>
          <w:szCs w:val="22"/>
        </w:rPr>
      </w:pPr>
      <w:r>
        <w:rPr>
          <w:rFonts w:cs="Arial"/>
          <w:sz w:val="22"/>
          <w:szCs w:val="22"/>
        </w:rPr>
        <w:t xml:space="preserve">  v</w:t>
      </w:r>
      <w:r w:rsidRPr="001D0D9C">
        <w:rPr>
          <w:rFonts w:cs="Arial"/>
          <w:sz w:val="22"/>
          <w:szCs w:val="22"/>
        </w:rPr>
        <w:t>ýše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Kč</w:t>
      </w:r>
    </w:p>
    <w:p w14:paraId="738AE530" w14:textId="77777777" w:rsidR="000B5984" w:rsidRDefault="000B5984" w:rsidP="000B5984">
      <w:pPr>
        <w:spacing w:line="240" w:lineRule="auto"/>
        <w:ind w:left="1416" w:firstLine="708"/>
        <w:jc w:val="both"/>
        <w:rPr>
          <w:rFonts w:cs="Arial"/>
          <w:b/>
          <w:sz w:val="22"/>
          <w:szCs w:val="22"/>
        </w:rPr>
      </w:pPr>
      <w:r>
        <w:rPr>
          <w:rFonts w:cs="Arial"/>
          <w:b/>
          <w:sz w:val="22"/>
          <w:szCs w:val="22"/>
        </w:rPr>
        <w:t xml:space="preserve">  c</w:t>
      </w:r>
      <w:r w:rsidRPr="00647DD1">
        <w:rPr>
          <w:rFonts w:cs="Arial"/>
          <w:b/>
          <w:sz w:val="22"/>
          <w:szCs w:val="22"/>
        </w:rPr>
        <w:t>ena</w:t>
      </w:r>
      <w:r>
        <w:rPr>
          <w:rFonts w:cs="Arial"/>
          <w:b/>
          <w:sz w:val="22"/>
          <w:szCs w:val="22"/>
        </w:rPr>
        <w:t xml:space="preserve"> za </w:t>
      </w:r>
      <w:r w:rsidR="00C92BC5">
        <w:rPr>
          <w:rFonts w:cs="Arial"/>
          <w:b/>
          <w:sz w:val="22"/>
          <w:szCs w:val="22"/>
        </w:rPr>
        <w:t>2</w:t>
      </w:r>
      <w:r>
        <w:rPr>
          <w:rFonts w:cs="Arial"/>
          <w:b/>
          <w:sz w:val="22"/>
          <w:szCs w:val="22"/>
        </w:rPr>
        <w:t xml:space="preserve">. rok následné péče </w:t>
      </w:r>
      <w:r w:rsidRPr="00647DD1">
        <w:rPr>
          <w:rFonts w:cs="Arial"/>
          <w:b/>
          <w:sz w:val="22"/>
          <w:szCs w:val="22"/>
        </w:rPr>
        <w:t>vč. DPH</w:t>
      </w:r>
      <w:r>
        <w:rPr>
          <w:rFonts w:cs="Arial"/>
          <w:b/>
          <w:sz w:val="22"/>
          <w:szCs w:val="22"/>
        </w:rPr>
        <w:tab/>
      </w:r>
      <w:r>
        <w:rPr>
          <w:rFonts w:cs="Arial"/>
          <w:b/>
          <w:sz w:val="22"/>
          <w:szCs w:val="22"/>
        </w:rPr>
        <w:tab/>
        <w:t>……</w:t>
      </w:r>
      <w:r w:rsidR="00B10734">
        <w:rPr>
          <w:rFonts w:cs="Arial"/>
          <w:b/>
          <w:sz w:val="22"/>
          <w:szCs w:val="22"/>
        </w:rPr>
        <w:t>..</w:t>
      </w:r>
      <w:r>
        <w:rPr>
          <w:rFonts w:cs="Arial"/>
          <w:b/>
          <w:sz w:val="22"/>
          <w:szCs w:val="22"/>
        </w:rPr>
        <w:t>… Kč</w:t>
      </w:r>
    </w:p>
    <w:p w14:paraId="32875DC5" w14:textId="77777777" w:rsidR="000B5984" w:rsidRDefault="000B5984" w:rsidP="000B5984">
      <w:pPr>
        <w:spacing w:line="240" w:lineRule="auto"/>
        <w:ind w:left="1416" w:firstLine="708"/>
        <w:jc w:val="both"/>
        <w:rPr>
          <w:rFonts w:cs="Arial"/>
          <w:b/>
          <w:sz w:val="22"/>
          <w:szCs w:val="22"/>
        </w:rPr>
      </w:pPr>
    </w:p>
    <w:p w14:paraId="0E2527CF" w14:textId="77777777" w:rsidR="000B5984" w:rsidRDefault="000B5984" w:rsidP="000B5984">
      <w:pPr>
        <w:spacing w:line="240" w:lineRule="auto"/>
        <w:jc w:val="both"/>
        <w:rPr>
          <w:rFonts w:cs="Arial"/>
          <w:sz w:val="22"/>
          <w:szCs w:val="22"/>
        </w:rPr>
      </w:pPr>
      <w:r>
        <w:rPr>
          <w:rFonts w:cs="Arial"/>
          <w:sz w:val="22"/>
          <w:szCs w:val="22"/>
        </w:rPr>
        <w:t>3. rok následné péče - cena bez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w:t>
      </w:r>
      <w:r w:rsidRPr="001D0D9C">
        <w:rPr>
          <w:rFonts w:cs="Arial"/>
          <w:sz w:val="22"/>
          <w:szCs w:val="22"/>
        </w:rPr>
        <w:t xml:space="preserve"> Kč </w:t>
      </w:r>
    </w:p>
    <w:p w14:paraId="4274F07D" w14:textId="77777777" w:rsidR="000B5984" w:rsidRDefault="000B5984" w:rsidP="000B5984">
      <w:pPr>
        <w:spacing w:line="240" w:lineRule="auto"/>
        <w:ind w:left="1416" w:firstLine="708"/>
        <w:jc w:val="both"/>
        <w:rPr>
          <w:rFonts w:cs="Arial"/>
          <w:sz w:val="22"/>
          <w:szCs w:val="22"/>
        </w:rPr>
      </w:pPr>
      <w:r>
        <w:rPr>
          <w:rFonts w:cs="Arial"/>
          <w:sz w:val="22"/>
          <w:szCs w:val="22"/>
        </w:rPr>
        <w:t xml:space="preserve">  v</w:t>
      </w:r>
      <w:r w:rsidRPr="001D0D9C">
        <w:rPr>
          <w:rFonts w:cs="Arial"/>
          <w:sz w:val="22"/>
          <w:szCs w:val="22"/>
        </w:rPr>
        <w:t>ýše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Kč</w:t>
      </w:r>
    </w:p>
    <w:p w14:paraId="1B3ABF68" w14:textId="77BD8416" w:rsidR="000B5984" w:rsidRDefault="000B5984" w:rsidP="000B5984">
      <w:pPr>
        <w:spacing w:line="240" w:lineRule="auto"/>
        <w:ind w:left="1416" w:firstLine="708"/>
        <w:jc w:val="both"/>
        <w:rPr>
          <w:rFonts w:cs="Arial"/>
          <w:b/>
          <w:sz w:val="22"/>
          <w:szCs w:val="22"/>
        </w:rPr>
      </w:pPr>
      <w:r>
        <w:rPr>
          <w:rFonts w:cs="Arial"/>
          <w:b/>
          <w:sz w:val="22"/>
          <w:szCs w:val="22"/>
        </w:rPr>
        <w:t xml:space="preserve">  c</w:t>
      </w:r>
      <w:r w:rsidRPr="00647DD1">
        <w:rPr>
          <w:rFonts w:cs="Arial"/>
          <w:b/>
          <w:sz w:val="22"/>
          <w:szCs w:val="22"/>
        </w:rPr>
        <w:t>ena</w:t>
      </w:r>
      <w:r>
        <w:rPr>
          <w:rFonts w:cs="Arial"/>
          <w:b/>
          <w:sz w:val="22"/>
          <w:szCs w:val="22"/>
        </w:rPr>
        <w:t xml:space="preserve"> za </w:t>
      </w:r>
      <w:r w:rsidR="00C92BC5">
        <w:rPr>
          <w:rFonts w:cs="Arial"/>
          <w:b/>
          <w:sz w:val="22"/>
          <w:szCs w:val="22"/>
        </w:rPr>
        <w:t>3</w:t>
      </w:r>
      <w:r>
        <w:rPr>
          <w:rFonts w:cs="Arial"/>
          <w:b/>
          <w:sz w:val="22"/>
          <w:szCs w:val="22"/>
        </w:rPr>
        <w:t xml:space="preserve">. rok následné péče </w:t>
      </w:r>
      <w:r w:rsidRPr="00647DD1">
        <w:rPr>
          <w:rFonts w:cs="Arial"/>
          <w:b/>
          <w:sz w:val="22"/>
          <w:szCs w:val="22"/>
        </w:rPr>
        <w:t>vč. DPH</w:t>
      </w:r>
      <w:r>
        <w:rPr>
          <w:rFonts w:cs="Arial"/>
          <w:b/>
          <w:sz w:val="22"/>
          <w:szCs w:val="22"/>
        </w:rPr>
        <w:tab/>
      </w:r>
      <w:r>
        <w:rPr>
          <w:rFonts w:cs="Arial"/>
          <w:b/>
          <w:sz w:val="22"/>
          <w:szCs w:val="22"/>
        </w:rPr>
        <w:tab/>
        <w:t>……</w:t>
      </w:r>
      <w:r w:rsidR="00B10734">
        <w:rPr>
          <w:rFonts w:cs="Arial"/>
          <w:b/>
          <w:sz w:val="22"/>
          <w:szCs w:val="22"/>
        </w:rPr>
        <w:t>..</w:t>
      </w:r>
      <w:r>
        <w:rPr>
          <w:rFonts w:cs="Arial"/>
          <w:b/>
          <w:sz w:val="22"/>
          <w:szCs w:val="22"/>
        </w:rPr>
        <w:t>… Kč</w:t>
      </w:r>
    </w:p>
    <w:p w14:paraId="4D647D4F" w14:textId="4CAD1145" w:rsidR="002F3988" w:rsidRDefault="002F3988" w:rsidP="002F3988">
      <w:pPr>
        <w:spacing w:line="240" w:lineRule="auto"/>
        <w:jc w:val="both"/>
        <w:rPr>
          <w:rFonts w:cs="Arial"/>
          <w:b/>
          <w:sz w:val="22"/>
          <w:szCs w:val="22"/>
        </w:rPr>
      </w:pPr>
    </w:p>
    <w:p w14:paraId="07C00992" w14:textId="1017EA47" w:rsidR="002F3988" w:rsidRDefault="002F3988" w:rsidP="002F3988">
      <w:pPr>
        <w:spacing w:line="240" w:lineRule="auto"/>
        <w:jc w:val="both"/>
        <w:rPr>
          <w:rFonts w:cs="Arial"/>
          <w:sz w:val="22"/>
          <w:szCs w:val="22"/>
        </w:rPr>
      </w:pPr>
      <w:r>
        <w:rPr>
          <w:rFonts w:cs="Arial"/>
          <w:sz w:val="22"/>
          <w:szCs w:val="22"/>
        </w:rPr>
        <w:t>4. rok následné péče - cena bez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w:t>
      </w:r>
      <w:r w:rsidRPr="001D0D9C">
        <w:rPr>
          <w:rFonts w:cs="Arial"/>
          <w:sz w:val="22"/>
          <w:szCs w:val="22"/>
        </w:rPr>
        <w:t xml:space="preserve"> Kč </w:t>
      </w:r>
    </w:p>
    <w:p w14:paraId="6D3BC881" w14:textId="77777777" w:rsidR="002F3988" w:rsidRDefault="002F3988" w:rsidP="002F3988">
      <w:pPr>
        <w:spacing w:line="240" w:lineRule="auto"/>
        <w:ind w:left="1416" w:firstLine="708"/>
        <w:jc w:val="both"/>
        <w:rPr>
          <w:rFonts w:cs="Arial"/>
          <w:sz w:val="22"/>
          <w:szCs w:val="22"/>
        </w:rPr>
      </w:pPr>
      <w:r>
        <w:rPr>
          <w:rFonts w:cs="Arial"/>
          <w:sz w:val="22"/>
          <w:szCs w:val="22"/>
        </w:rPr>
        <w:t xml:space="preserve">  v</w:t>
      </w:r>
      <w:r w:rsidRPr="001D0D9C">
        <w:rPr>
          <w:rFonts w:cs="Arial"/>
          <w:sz w:val="22"/>
          <w:szCs w:val="22"/>
        </w:rPr>
        <w:t>ýše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Kč</w:t>
      </w:r>
    </w:p>
    <w:p w14:paraId="2987EBFC" w14:textId="51833611" w:rsidR="002F3988" w:rsidRDefault="002F3988" w:rsidP="002F3988">
      <w:pPr>
        <w:spacing w:line="240" w:lineRule="auto"/>
        <w:ind w:left="1416" w:firstLine="708"/>
        <w:jc w:val="both"/>
        <w:rPr>
          <w:rFonts w:cs="Arial"/>
          <w:b/>
          <w:sz w:val="22"/>
          <w:szCs w:val="22"/>
        </w:rPr>
      </w:pPr>
      <w:r>
        <w:rPr>
          <w:rFonts w:cs="Arial"/>
          <w:b/>
          <w:sz w:val="22"/>
          <w:szCs w:val="22"/>
        </w:rPr>
        <w:t xml:space="preserve">  c</w:t>
      </w:r>
      <w:r w:rsidRPr="00647DD1">
        <w:rPr>
          <w:rFonts w:cs="Arial"/>
          <w:b/>
          <w:sz w:val="22"/>
          <w:szCs w:val="22"/>
        </w:rPr>
        <w:t>ena</w:t>
      </w:r>
      <w:r>
        <w:rPr>
          <w:rFonts w:cs="Arial"/>
          <w:b/>
          <w:sz w:val="22"/>
          <w:szCs w:val="22"/>
        </w:rPr>
        <w:t xml:space="preserve"> za </w:t>
      </w:r>
      <w:r w:rsidR="00990BB3">
        <w:rPr>
          <w:rFonts w:cs="Arial"/>
          <w:b/>
          <w:sz w:val="22"/>
          <w:szCs w:val="22"/>
        </w:rPr>
        <w:t>4</w:t>
      </w:r>
      <w:r>
        <w:rPr>
          <w:rFonts w:cs="Arial"/>
          <w:b/>
          <w:sz w:val="22"/>
          <w:szCs w:val="22"/>
        </w:rPr>
        <w:t xml:space="preserve">. rok následné péče </w:t>
      </w:r>
      <w:r w:rsidRPr="00647DD1">
        <w:rPr>
          <w:rFonts w:cs="Arial"/>
          <w:b/>
          <w:sz w:val="22"/>
          <w:szCs w:val="22"/>
        </w:rPr>
        <w:t>vč. DPH</w:t>
      </w:r>
      <w:r>
        <w:rPr>
          <w:rFonts w:cs="Arial"/>
          <w:b/>
          <w:sz w:val="22"/>
          <w:szCs w:val="22"/>
        </w:rPr>
        <w:tab/>
      </w:r>
      <w:r>
        <w:rPr>
          <w:rFonts w:cs="Arial"/>
          <w:b/>
          <w:sz w:val="22"/>
          <w:szCs w:val="22"/>
        </w:rPr>
        <w:tab/>
        <w:t>……..… Kč</w:t>
      </w:r>
    </w:p>
    <w:p w14:paraId="267C6780" w14:textId="3A7838D3" w:rsidR="002F3988" w:rsidRDefault="002F3988" w:rsidP="002F3988">
      <w:pPr>
        <w:spacing w:line="240" w:lineRule="auto"/>
        <w:jc w:val="both"/>
        <w:rPr>
          <w:rFonts w:cs="Arial"/>
          <w:b/>
          <w:sz w:val="22"/>
          <w:szCs w:val="22"/>
        </w:rPr>
      </w:pPr>
    </w:p>
    <w:p w14:paraId="45D68670" w14:textId="7846A56E" w:rsidR="002F3988" w:rsidRDefault="002F3988" w:rsidP="002F3988">
      <w:pPr>
        <w:spacing w:line="240" w:lineRule="auto"/>
        <w:jc w:val="both"/>
        <w:rPr>
          <w:rFonts w:cs="Arial"/>
          <w:sz w:val="22"/>
          <w:szCs w:val="22"/>
        </w:rPr>
      </w:pPr>
      <w:r>
        <w:rPr>
          <w:rFonts w:cs="Arial"/>
          <w:sz w:val="22"/>
          <w:szCs w:val="22"/>
        </w:rPr>
        <w:t>5. rok následné péče - cena bez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w:t>
      </w:r>
      <w:r w:rsidRPr="001D0D9C">
        <w:rPr>
          <w:rFonts w:cs="Arial"/>
          <w:sz w:val="22"/>
          <w:szCs w:val="22"/>
        </w:rPr>
        <w:t xml:space="preserve"> Kč </w:t>
      </w:r>
    </w:p>
    <w:p w14:paraId="51F0406B" w14:textId="77777777" w:rsidR="002F3988" w:rsidRDefault="002F3988" w:rsidP="002F3988">
      <w:pPr>
        <w:spacing w:line="240" w:lineRule="auto"/>
        <w:ind w:left="1416" w:firstLine="708"/>
        <w:jc w:val="both"/>
        <w:rPr>
          <w:rFonts w:cs="Arial"/>
          <w:sz w:val="22"/>
          <w:szCs w:val="22"/>
        </w:rPr>
      </w:pPr>
      <w:r>
        <w:rPr>
          <w:rFonts w:cs="Arial"/>
          <w:sz w:val="22"/>
          <w:szCs w:val="22"/>
        </w:rPr>
        <w:t xml:space="preserve">  v</w:t>
      </w:r>
      <w:r w:rsidRPr="001D0D9C">
        <w:rPr>
          <w:rFonts w:cs="Arial"/>
          <w:sz w:val="22"/>
          <w:szCs w:val="22"/>
        </w:rPr>
        <w:t>ýše DPH</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Kč</w:t>
      </w:r>
    </w:p>
    <w:p w14:paraId="08E41886" w14:textId="2ED11BAD" w:rsidR="002F3988" w:rsidRDefault="002F3988" w:rsidP="002F3988">
      <w:pPr>
        <w:spacing w:line="240" w:lineRule="auto"/>
        <w:ind w:left="1416" w:firstLine="708"/>
        <w:jc w:val="both"/>
        <w:rPr>
          <w:rFonts w:cs="Arial"/>
          <w:b/>
          <w:sz w:val="22"/>
          <w:szCs w:val="22"/>
        </w:rPr>
      </w:pPr>
      <w:r>
        <w:rPr>
          <w:rFonts w:cs="Arial"/>
          <w:b/>
          <w:sz w:val="22"/>
          <w:szCs w:val="22"/>
        </w:rPr>
        <w:t xml:space="preserve">  c</w:t>
      </w:r>
      <w:r w:rsidRPr="00647DD1">
        <w:rPr>
          <w:rFonts w:cs="Arial"/>
          <w:b/>
          <w:sz w:val="22"/>
          <w:szCs w:val="22"/>
        </w:rPr>
        <w:t>ena</w:t>
      </w:r>
      <w:r>
        <w:rPr>
          <w:rFonts w:cs="Arial"/>
          <w:b/>
          <w:sz w:val="22"/>
          <w:szCs w:val="22"/>
        </w:rPr>
        <w:t xml:space="preserve"> za </w:t>
      </w:r>
      <w:r w:rsidR="00990BB3">
        <w:rPr>
          <w:rFonts w:cs="Arial"/>
          <w:b/>
          <w:sz w:val="22"/>
          <w:szCs w:val="22"/>
        </w:rPr>
        <w:t>5</w:t>
      </w:r>
      <w:r>
        <w:rPr>
          <w:rFonts w:cs="Arial"/>
          <w:b/>
          <w:sz w:val="22"/>
          <w:szCs w:val="22"/>
        </w:rPr>
        <w:t xml:space="preserve">. rok následné péče </w:t>
      </w:r>
      <w:r w:rsidRPr="00647DD1">
        <w:rPr>
          <w:rFonts w:cs="Arial"/>
          <w:b/>
          <w:sz w:val="22"/>
          <w:szCs w:val="22"/>
        </w:rPr>
        <w:t>vč. DPH</w:t>
      </w:r>
      <w:r>
        <w:rPr>
          <w:rFonts w:cs="Arial"/>
          <w:b/>
          <w:sz w:val="22"/>
          <w:szCs w:val="22"/>
        </w:rPr>
        <w:tab/>
      </w:r>
      <w:r>
        <w:rPr>
          <w:rFonts w:cs="Arial"/>
          <w:b/>
          <w:sz w:val="22"/>
          <w:szCs w:val="22"/>
        </w:rPr>
        <w:tab/>
        <w:t>……..… Kč</w:t>
      </w:r>
    </w:p>
    <w:p w14:paraId="3128CAA6" w14:textId="77777777" w:rsidR="002F3988" w:rsidRDefault="002F3988" w:rsidP="002F3988">
      <w:pPr>
        <w:spacing w:line="240" w:lineRule="auto"/>
        <w:jc w:val="both"/>
        <w:rPr>
          <w:rFonts w:cs="Arial"/>
          <w:b/>
          <w:sz w:val="22"/>
          <w:szCs w:val="22"/>
        </w:rPr>
      </w:pPr>
    </w:p>
    <w:p w14:paraId="37CDC403" w14:textId="77777777" w:rsidR="000B5984" w:rsidRDefault="000B5984" w:rsidP="000B5984">
      <w:pPr>
        <w:spacing w:line="240" w:lineRule="auto"/>
        <w:jc w:val="both"/>
        <w:rPr>
          <w:rFonts w:cs="Arial"/>
          <w:sz w:val="22"/>
          <w:szCs w:val="22"/>
        </w:rPr>
      </w:pPr>
    </w:p>
    <w:p w14:paraId="6BE568A6" w14:textId="77777777" w:rsidR="00DF4578" w:rsidRPr="007E32B2" w:rsidRDefault="00DF4578" w:rsidP="00072C2A">
      <w:pPr>
        <w:widowControl/>
        <w:autoSpaceDE w:val="0"/>
        <w:autoSpaceDN w:val="0"/>
        <w:adjustRightInd w:val="0"/>
        <w:spacing w:line="240" w:lineRule="auto"/>
        <w:jc w:val="both"/>
        <w:outlineLvl w:val="0"/>
        <w:rPr>
          <w:rFonts w:ascii="Times New Roman" w:eastAsia="Times New Roman" w:hAnsi="Times New Roman"/>
          <w:b/>
          <w:szCs w:val="24"/>
        </w:rPr>
      </w:pPr>
      <w:r w:rsidRPr="007E32B2">
        <w:rPr>
          <w:rFonts w:eastAsia="Times New Roman" w:cs="Arial"/>
          <w:b/>
          <w:sz w:val="22"/>
          <w:szCs w:val="22"/>
        </w:rPr>
        <w:t>Cena díla je v podrobnostech stanoven</w:t>
      </w:r>
      <w:r w:rsidR="004E3F74">
        <w:rPr>
          <w:rFonts w:eastAsia="Times New Roman" w:cs="Arial"/>
          <w:b/>
          <w:sz w:val="22"/>
          <w:szCs w:val="22"/>
        </w:rPr>
        <w:t>a</w:t>
      </w:r>
      <w:r w:rsidRPr="007E32B2">
        <w:rPr>
          <w:rFonts w:eastAsia="Times New Roman" w:cs="Arial"/>
          <w:b/>
          <w:sz w:val="22"/>
          <w:szCs w:val="22"/>
        </w:rPr>
        <w:t xml:space="preserve"> v Příloze této smlouvy.</w:t>
      </w:r>
    </w:p>
    <w:p w14:paraId="5AECA608" w14:textId="77777777" w:rsidR="00C92F30" w:rsidRPr="002C1ACD" w:rsidRDefault="00C92F30" w:rsidP="0015001A">
      <w:pPr>
        <w:spacing w:line="240" w:lineRule="auto"/>
        <w:jc w:val="both"/>
        <w:rPr>
          <w:rFonts w:cs="Arial"/>
          <w:sz w:val="20"/>
          <w:szCs w:val="22"/>
        </w:rPr>
      </w:pPr>
    </w:p>
    <w:p w14:paraId="43AA7951" w14:textId="77777777" w:rsidR="00F33390" w:rsidRDefault="00F33390" w:rsidP="004F45E4">
      <w:pPr>
        <w:numPr>
          <w:ilvl w:val="0"/>
          <w:numId w:val="5"/>
        </w:numPr>
        <w:tabs>
          <w:tab w:val="left" w:pos="284"/>
        </w:tabs>
        <w:spacing w:after="120" w:line="240" w:lineRule="auto"/>
        <w:ind w:left="0" w:firstLine="0"/>
        <w:jc w:val="both"/>
        <w:rPr>
          <w:rFonts w:cs="Arial"/>
          <w:sz w:val="22"/>
          <w:szCs w:val="22"/>
        </w:rPr>
      </w:pPr>
      <w:r w:rsidRPr="001D0D9C">
        <w:rPr>
          <w:rFonts w:cs="Arial"/>
          <w:sz w:val="22"/>
          <w:szCs w:val="22"/>
        </w:rPr>
        <w:t>Právo na zaplacení část</w:t>
      </w:r>
      <w:r w:rsidR="004E3F74">
        <w:rPr>
          <w:rFonts w:cs="Arial"/>
          <w:sz w:val="22"/>
          <w:szCs w:val="22"/>
        </w:rPr>
        <w:t>e</w:t>
      </w:r>
      <w:r w:rsidRPr="001D0D9C">
        <w:rPr>
          <w:rFonts w:cs="Arial"/>
          <w:sz w:val="22"/>
          <w:szCs w:val="22"/>
        </w:rPr>
        <w:t xml:space="preserve">k vzniká zhotoviteli řádným splněním jeho závazků uvedených </w:t>
      </w:r>
      <w:r w:rsidR="00E54B42" w:rsidRPr="001D0D9C">
        <w:rPr>
          <w:rFonts w:cs="Arial"/>
          <w:sz w:val="22"/>
          <w:szCs w:val="22"/>
        </w:rPr>
        <w:t>v</w:t>
      </w:r>
      <w:r w:rsidR="00E54B42">
        <w:rPr>
          <w:rFonts w:cs="Arial"/>
          <w:sz w:val="22"/>
          <w:szCs w:val="22"/>
        </w:rPr>
        <w:t> </w:t>
      </w:r>
      <w:r w:rsidRPr="001D0D9C">
        <w:rPr>
          <w:rFonts w:cs="Arial"/>
          <w:sz w:val="22"/>
          <w:szCs w:val="22"/>
        </w:rPr>
        <w:t>této smlouvě</w:t>
      </w:r>
      <w:r w:rsidR="0050178C">
        <w:rPr>
          <w:rFonts w:cs="Arial"/>
          <w:sz w:val="22"/>
          <w:szCs w:val="22"/>
        </w:rPr>
        <w:t xml:space="preserve"> </w:t>
      </w:r>
      <w:r w:rsidRPr="001D0D9C">
        <w:rPr>
          <w:rFonts w:cs="Arial"/>
          <w:sz w:val="22"/>
          <w:szCs w:val="22"/>
        </w:rPr>
        <w:t>čl. I</w:t>
      </w:r>
      <w:r w:rsidR="007B5073">
        <w:rPr>
          <w:rFonts w:cs="Arial"/>
          <w:sz w:val="22"/>
          <w:szCs w:val="22"/>
        </w:rPr>
        <w:t>I</w:t>
      </w:r>
      <w:r w:rsidRPr="001D0D9C">
        <w:rPr>
          <w:rFonts w:cs="Arial"/>
          <w:sz w:val="22"/>
          <w:szCs w:val="22"/>
        </w:rPr>
        <w:t>I</w:t>
      </w:r>
      <w:r w:rsidR="004E3F74">
        <w:rPr>
          <w:rFonts w:cs="Arial"/>
          <w:sz w:val="22"/>
          <w:szCs w:val="22"/>
        </w:rPr>
        <w:t xml:space="preserve"> a to</w:t>
      </w:r>
      <w:r w:rsidR="00285B2C">
        <w:rPr>
          <w:rFonts w:cs="Arial"/>
          <w:sz w:val="22"/>
          <w:szCs w:val="22"/>
        </w:rPr>
        <w:t xml:space="preserve"> po předání</w:t>
      </w:r>
      <w:r w:rsidRPr="001D0D9C">
        <w:rPr>
          <w:rFonts w:cs="Arial"/>
          <w:sz w:val="22"/>
          <w:szCs w:val="22"/>
        </w:rPr>
        <w:t xml:space="preserve"> pověřenému pracovníkovi objednatele. Z předání bude proveden zápis.</w:t>
      </w:r>
    </w:p>
    <w:p w14:paraId="7DFCEE4A" w14:textId="61DF6BBF" w:rsidR="003029E2" w:rsidRPr="008E6125" w:rsidRDefault="003029E2" w:rsidP="00285B2C">
      <w:pPr>
        <w:numPr>
          <w:ilvl w:val="0"/>
          <w:numId w:val="5"/>
        </w:numPr>
        <w:tabs>
          <w:tab w:val="left" w:pos="284"/>
        </w:tabs>
        <w:spacing w:after="120" w:line="240" w:lineRule="auto"/>
        <w:ind w:left="0" w:firstLine="0"/>
        <w:jc w:val="both"/>
        <w:rPr>
          <w:rFonts w:cs="Arial"/>
          <w:color w:val="7B7B7B" w:themeColor="accent3" w:themeShade="BF"/>
          <w:sz w:val="22"/>
          <w:szCs w:val="22"/>
          <w:rPrChange w:id="7" w:author="Rulfová Iveta Ing." w:date="2025-07-21T13:09:00Z">
            <w:rPr>
              <w:rFonts w:cs="Arial"/>
              <w:sz w:val="22"/>
              <w:szCs w:val="22"/>
            </w:rPr>
          </w:rPrChange>
        </w:rPr>
      </w:pPr>
      <w:r w:rsidRPr="008E6125">
        <w:rPr>
          <w:rFonts w:cs="Arial"/>
          <w:color w:val="7B7B7B" w:themeColor="accent3" w:themeShade="BF"/>
          <w:sz w:val="22"/>
          <w:szCs w:val="22"/>
          <w:rPrChange w:id="8" w:author="Rulfová Iveta Ing." w:date="2025-07-21T13:09:00Z">
            <w:rPr>
              <w:rFonts w:cs="Arial"/>
              <w:sz w:val="22"/>
              <w:szCs w:val="22"/>
            </w:rPr>
          </w:rPrChange>
        </w:rPr>
        <w:t xml:space="preserve">Právo na zaplacení částky 1. etapy vzniká zhotoviteli řádným splněním jeho závazků uvedených v této smlouvě, a to především předáním předmětu plnění - čl. III - pověřenému pracovníkovi objednatele. Z předání bude proveden zápis (protokol o předání a převzetí díla). Zhotovitel je v souladu s touto smlouvou oprávněn průběžně fakturovat cenu díla do výše </w:t>
      </w:r>
      <w:r w:rsidR="00032A2D" w:rsidRPr="008E6125">
        <w:rPr>
          <w:rFonts w:cs="Arial"/>
          <w:color w:val="7B7B7B" w:themeColor="accent3" w:themeShade="BF"/>
          <w:sz w:val="22"/>
          <w:szCs w:val="22"/>
          <w:rPrChange w:id="9" w:author="Rulfová Iveta Ing." w:date="2025-07-21T13:09:00Z">
            <w:rPr>
              <w:rFonts w:cs="Arial"/>
              <w:sz w:val="22"/>
              <w:szCs w:val="22"/>
            </w:rPr>
          </w:rPrChange>
        </w:rPr>
        <w:t>5</w:t>
      </w:r>
      <w:r w:rsidRPr="008E6125">
        <w:rPr>
          <w:rFonts w:cs="Arial"/>
          <w:color w:val="7B7B7B" w:themeColor="accent3" w:themeShade="BF"/>
          <w:sz w:val="22"/>
          <w:szCs w:val="22"/>
          <w:rPrChange w:id="10" w:author="Rulfová Iveta Ing." w:date="2025-07-21T13:09:00Z">
            <w:rPr>
              <w:rFonts w:cs="Arial"/>
              <w:sz w:val="22"/>
              <w:szCs w:val="22"/>
            </w:rPr>
          </w:rPrChange>
        </w:rPr>
        <w:t>0</w:t>
      </w:r>
      <w:r w:rsidR="00593915" w:rsidRPr="008E6125">
        <w:rPr>
          <w:rFonts w:cs="Arial"/>
          <w:color w:val="7B7B7B" w:themeColor="accent3" w:themeShade="BF"/>
          <w:sz w:val="22"/>
          <w:szCs w:val="22"/>
          <w:rPrChange w:id="11" w:author="Rulfová Iveta Ing." w:date="2025-07-21T13:09:00Z">
            <w:rPr>
              <w:rFonts w:cs="Arial"/>
              <w:sz w:val="22"/>
              <w:szCs w:val="22"/>
            </w:rPr>
          </w:rPrChange>
        </w:rPr>
        <w:t> </w:t>
      </w:r>
      <w:r w:rsidRPr="008E6125">
        <w:rPr>
          <w:rFonts w:cs="Arial"/>
          <w:color w:val="7B7B7B" w:themeColor="accent3" w:themeShade="BF"/>
          <w:sz w:val="22"/>
          <w:szCs w:val="22"/>
          <w:rPrChange w:id="12" w:author="Rulfová Iveta Ing." w:date="2025-07-21T13:09:00Z">
            <w:rPr>
              <w:rFonts w:cs="Arial"/>
              <w:sz w:val="22"/>
              <w:szCs w:val="22"/>
            </w:rPr>
          </w:rPrChange>
        </w:rPr>
        <w:t xml:space="preserve">% z celkové ceny díla při realizaci </w:t>
      </w:r>
      <w:r w:rsidR="00990BB3" w:rsidRPr="008E6125">
        <w:rPr>
          <w:rFonts w:cs="Arial"/>
          <w:color w:val="7B7B7B" w:themeColor="accent3" w:themeShade="BF"/>
          <w:sz w:val="22"/>
          <w:szCs w:val="22"/>
          <w:rPrChange w:id="13" w:author="Rulfová Iveta Ing." w:date="2025-07-21T13:09:00Z">
            <w:rPr>
              <w:rFonts w:cs="Arial"/>
              <w:sz w:val="22"/>
              <w:szCs w:val="22"/>
            </w:rPr>
          </w:rPrChange>
        </w:rPr>
        <w:t>stejného podílu prací, dalších 3</w:t>
      </w:r>
      <w:r w:rsidRPr="008E6125">
        <w:rPr>
          <w:rFonts w:cs="Arial"/>
          <w:color w:val="7B7B7B" w:themeColor="accent3" w:themeShade="BF"/>
          <w:sz w:val="22"/>
          <w:szCs w:val="22"/>
          <w:rPrChange w:id="14" w:author="Rulfová Iveta Ing." w:date="2025-07-21T13:09:00Z">
            <w:rPr>
              <w:rFonts w:cs="Arial"/>
              <w:sz w:val="22"/>
              <w:szCs w:val="22"/>
            </w:rPr>
          </w:rPrChange>
        </w:rPr>
        <w:t>0 % po dokončení a</w:t>
      </w:r>
      <w:r w:rsidR="000A4FB5" w:rsidRPr="008E6125">
        <w:rPr>
          <w:rFonts w:cs="Arial"/>
          <w:color w:val="7B7B7B" w:themeColor="accent3" w:themeShade="BF"/>
          <w:sz w:val="22"/>
          <w:szCs w:val="22"/>
          <w:rPrChange w:id="15" w:author="Rulfová Iveta Ing." w:date="2025-07-21T13:09:00Z">
            <w:rPr>
              <w:rFonts w:cs="Arial"/>
              <w:sz w:val="22"/>
              <w:szCs w:val="22"/>
            </w:rPr>
          </w:rPrChange>
        </w:rPr>
        <w:t xml:space="preserve"> </w:t>
      </w:r>
      <w:r w:rsidRPr="008E6125">
        <w:rPr>
          <w:rFonts w:cs="Arial"/>
          <w:color w:val="7B7B7B" w:themeColor="accent3" w:themeShade="BF"/>
          <w:sz w:val="22"/>
          <w:szCs w:val="22"/>
          <w:rPrChange w:id="16" w:author="Rulfová Iveta Ing." w:date="2025-07-21T13:09:00Z">
            <w:rPr>
              <w:rFonts w:cs="Arial"/>
              <w:sz w:val="22"/>
              <w:szCs w:val="22"/>
            </w:rPr>
          </w:rPrChange>
        </w:rPr>
        <w:t xml:space="preserve">odsouhlasení skutečně provedených prací, 10 % ze sjednané ceny uhradí objednatel </w:t>
      </w:r>
      <w:r w:rsidRPr="008E6125">
        <w:rPr>
          <w:rFonts w:cs="Arial"/>
          <w:color w:val="7B7B7B" w:themeColor="accent3" w:themeShade="BF"/>
          <w:sz w:val="22"/>
          <w:szCs w:val="22"/>
          <w:rPrChange w:id="17" w:author="Rulfová Iveta Ing." w:date="2025-07-21T13:09:00Z">
            <w:rPr>
              <w:rFonts w:cs="Arial"/>
              <w:sz w:val="22"/>
              <w:szCs w:val="22"/>
            </w:rPr>
          </w:rPrChange>
        </w:rPr>
        <w:lastRenderedPageBreak/>
        <w:t>zhotoviteli po předání a převzetí dokončeného díla, které bude zbaveno všech vad a nedodělků</w:t>
      </w:r>
      <w:r w:rsidR="00990BB3" w:rsidRPr="008E6125">
        <w:rPr>
          <w:rFonts w:cs="Arial"/>
          <w:color w:val="7B7B7B" w:themeColor="accent3" w:themeShade="BF"/>
          <w:sz w:val="22"/>
          <w:szCs w:val="22"/>
          <w:rPrChange w:id="18" w:author="Rulfová Iveta Ing." w:date="2025-07-21T13:09:00Z">
            <w:rPr>
              <w:rFonts w:cs="Arial"/>
              <w:sz w:val="22"/>
              <w:szCs w:val="22"/>
            </w:rPr>
          </w:rPrChange>
        </w:rPr>
        <w:t>, 10 % po kolaudaci stavby</w:t>
      </w:r>
      <w:r w:rsidRPr="008E6125">
        <w:rPr>
          <w:rFonts w:cs="Arial"/>
          <w:color w:val="7B7B7B" w:themeColor="accent3" w:themeShade="BF"/>
          <w:sz w:val="22"/>
          <w:szCs w:val="22"/>
          <w:rPrChange w:id="19" w:author="Rulfová Iveta Ing." w:date="2025-07-21T13:09:00Z">
            <w:rPr>
              <w:rFonts w:cs="Arial"/>
              <w:sz w:val="22"/>
              <w:szCs w:val="22"/>
            </w:rPr>
          </w:rPrChange>
        </w:rPr>
        <w:t xml:space="preserve">. Faktury budou vystavovány zhotovitelem v souladu s touto smlouvou na základě soupisu provedených prací. </w:t>
      </w:r>
    </w:p>
    <w:p w14:paraId="40730C22" w14:textId="180D6763" w:rsidR="002949DE" w:rsidRDefault="00A46805" w:rsidP="00285B2C">
      <w:pPr>
        <w:numPr>
          <w:ilvl w:val="0"/>
          <w:numId w:val="5"/>
        </w:numPr>
        <w:tabs>
          <w:tab w:val="left" w:pos="284"/>
        </w:tabs>
        <w:spacing w:after="120" w:line="240" w:lineRule="auto"/>
        <w:ind w:left="0" w:firstLine="0"/>
        <w:jc w:val="both"/>
        <w:rPr>
          <w:rFonts w:cs="Arial"/>
          <w:sz w:val="22"/>
          <w:szCs w:val="22"/>
        </w:rPr>
      </w:pPr>
      <w:r w:rsidRPr="002845F1">
        <w:rPr>
          <w:rFonts w:cs="Arial"/>
          <w:sz w:val="22"/>
          <w:szCs w:val="22"/>
        </w:rPr>
        <w:t>Právo na zaplacení</w:t>
      </w:r>
      <w:r w:rsidR="002845F1" w:rsidRPr="002845F1">
        <w:rPr>
          <w:rFonts w:cs="Arial"/>
          <w:sz w:val="22"/>
          <w:szCs w:val="22"/>
        </w:rPr>
        <w:t xml:space="preserve"> částky</w:t>
      </w:r>
      <w:r w:rsidR="00285B2C">
        <w:rPr>
          <w:rFonts w:cs="Arial"/>
          <w:sz w:val="22"/>
          <w:szCs w:val="22"/>
        </w:rPr>
        <w:t>/částek za plnění</w:t>
      </w:r>
      <w:r w:rsidR="00990BB3">
        <w:rPr>
          <w:rFonts w:cs="Arial"/>
          <w:sz w:val="22"/>
          <w:szCs w:val="22"/>
        </w:rPr>
        <w:t xml:space="preserve"> 2</w:t>
      </w:r>
      <w:r w:rsidRPr="002845F1">
        <w:rPr>
          <w:rFonts w:cs="Arial"/>
          <w:sz w:val="22"/>
          <w:szCs w:val="22"/>
        </w:rPr>
        <w:t>. etapy vzniká zhotoviteli řádným splněním jeho závazků uvedených v této smlouvě</w:t>
      </w:r>
      <w:r w:rsidR="002845F1" w:rsidRPr="002845F1">
        <w:rPr>
          <w:rFonts w:cs="Arial"/>
          <w:sz w:val="22"/>
          <w:szCs w:val="22"/>
        </w:rPr>
        <w:t>,</w:t>
      </w:r>
      <w:r w:rsidRPr="002845F1">
        <w:rPr>
          <w:rFonts w:cs="Arial"/>
          <w:sz w:val="22"/>
          <w:szCs w:val="22"/>
        </w:rPr>
        <w:t xml:space="preserve"> a </w:t>
      </w:r>
      <w:r w:rsidR="002845F1" w:rsidRPr="002845F1">
        <w:rPr>
          <w:rFonts w:cs="Arial"/>
          <w:sz w:val="22"/>
          <w:szCs w:val="22"/>
        </w:rPr>
        <w:t>to především předáním předmětu plnění – čl. III – pověřenému pracovníkovi objednatele, a to jednou ročně</w:t>
      </w:r>
      <w:r w:rsidR="002845F1">
        <w:rPr>
          <w:rFonts w:cs="Arial"/>
          <w:sz w:val="22"/>
          <w:szCs w:val="22"/>
        </w:rPr>
        <w:t>, vždy po uplynutí daného roku údržby</w:t>
      </w:r>
      <w:r w:rsidRPr="002845F1">
        <w:rPr>
          <w:rFonts w:cs="Arial"/>
          <w:sz w:val="22"/>
          <w:szCs w:val="22"/>
        </w:rPr>
        <w:t>.</w:t>
      </w:r>
      <w:r w:rsidR="002845F1">
        <w:rPr>
          <w:rFonts w:cs="Arial"/>
          <w:sz w:val="22"/>
          <w:szCs w:val="22"/>
        </w:rPr>
        <w:t xml:space="preserve"> </w:t>
      </w:r>
    </w:p>
    <w:p w14:paraId="18A55C21" w14:textId="77777777" w:rsidR="00A46805" w:rsidRPr="002845F1" w:rsidRDefault="002845F1" w:rsidP="00285B2C">
      <w:pPr>
        <w:numPr>
          <w:ilvl w:val="0"/>
          <w:numId w:val="5"/>
        </w:numPr>
        <w:tabs>
          <w:tab w:val="left" w:pos="284"/>
        </w:tabs>
        <w:spacing w:after="120" w:line="240" w:lineRule="auto"/>
        <w:ind w:left="0" w:firstLine="0"/>
        <w:jc w:val="both"/>
        <w:rPr>
          <w:rFonts w:cs="Arial"/>
          <w:sz w:val="22"/>
          <w:szCs w:val="22"/>
        </w:rPr>
      </w:pPr>
      <w:r>
        <w:rPr>
          <w:rFonts w:cs="Arial"/>
          <w:sz w:val="22"/>
          <w:szCs w:val="22"/>
        </w:rPr>
        <w:t>Objednatel</w:t>
      </w:r>
      <w:r w:rsidRPr="008E1937">
        <w:rPr>
          <w:rFonts w:cs="Arial"/>
          <w:sz w:val="22"/>
          <w:szCs w:val="22"/>
        </w:rPr>
        <w:t xml:space="preserve"> nebude poskytovat</w:t>
      </w:r>
      <w:r>
        <w:rPr>
          <w:rFonts w:cs="Arial"/>
          <w:sz w:val="22"/>
          <w:szCs w:val="22"/>
        </w:rPr>
        <w:t xml:space="preserve"> </w:t>
      </w:r>
      <w:r w:rsidRPr="008E1937">
        <w:rPr>
          <w:rFonts w:cs="Arial"/>
          <w:sz w:val="22"/>
          <w:szCs w:val="22"/>
        </w:rPr>
        <w:t>zálohy.</w:t>
      </w:r>
    </w:p>
    <w:p w14:paraId="1ACC276C" w14:textId="77777777" w:rsidR="00F33390" w:rsidRDefault="00F33390" w:rsidP="00285B2C">
      <w:pPr>
        <w:numPr>
          <w:ilvl w:val="0"/>
          <w:numId w:val="5"/>
        </w:numPr>
        <w:tabs>
          <w:tab w:val="left" w:pos="284"/>
        </w:tabs>
        <w:spacing w:after="120" w:line="240" w:lineRule="auto"/>
        <w:ind w:left="0" w:firstLine="0"/>
        <w:jc w:val="both"/>
        <w:rPr>
          <w:rFonts w:cs="Arial"/>
          <w:sz w:val="22"/>
          <w:szCs w:val="22"/>
        </w:rPr>
      </w:pPr>
      <w:r w:rsidRPr="001D0D9C">
        <w:rPr>
          <w:rFonts w:cs="Arial"/>
          <w:sz w:val="22"/>
          <w:szCs w:val="22"/>
        </w:rPr>
        <w:t>Faktur</w:t>
      </w:r>
      <w:r w:rsidR="00366520">
        <w:rPr>
          <w:rFonts w:cs="Arial"/>
          <w:sz w:val="22"/>
          <w:szCs w:val="22"/>
        </w:rPr>
        <w:t>y</w:t>
      </w:r>
      <w:r w:rsidRPr="001D0D9C">
        <w:rPr>
          <w:rFonts w:cs="Arial"/>
          <w:sz w:val="22"/>
          <w:szCs w:val="22"/>
        </w:rPr>
        <w:t xml:space="preserve"> bud</w:t>
      </w:r>
      <w:r w:rsidR="00366520">
        <w:rPr>
          <w:rFonts w:cs="Arial"/>
          <w:sz w:val="22"/>
          <w:szCs w:val="22"/>
        </w:rPr>
        <w:t>ou</w:t>
      </w:r>
      <w:r w:rsidRPr="001D0D9C">
        <w:rPr>
          <w:rFonts w:cs="Arial"/>
          <w:sz w:val="22"/>
          <w:szCs w:val="22"/>
        </w:rPr>
        <w:t xml:space="preserve"> předán</w:t>
      </w:r>
      <w:r w:rsidR="00366520">
        <w:rPr>
          <w:rFonts w:cs="Arial"/>
          <w:sz w:val="22"/>
          <w:szCs w:val="22"/>
        </w:rPr>
        <w:t>y</w:t>
      </w:r>
      <w:r w:rsidRPr="001D0D9C">
        <w:rPr>
          <w:rFonts w:cs="Arial"/>
          <w:sz w:val="22"/>
          <w:szCs w:val="22"/>
        </w:rPr>
        <w:t xml:space="preserve"> osobně objednateli nebo odeslán</w:t>
      </w:r>
      <w:r w:rsidR="00366520">
        <w:rPr>
          <w:rFonts w:cs="Arial"/>
          <w:sz w:val="22"/>
          <w:szCs w:val="22"/>
        </w:rPr>
        <w:t>y</w:t>
      </w:r>
      <w:r w:rsidRPr="001D0D9C">
        <w:rPr>
          <w:rFonts w:cs="Arial"/>
          <w:sz w:val="22"/>
          <w:szCs w:val="22"/>
        </w:rPr>
        <w:t xml:space="preserve"> na adresu objednatele uvedenou </w:t>
      </w:r>
      <w:r w:rsidR="00DC70A2">
        <w:rPr>
          <w:rFonts w:cs="Arial"/>
          <w:sz w:val="22"/>
          <w:szCs w:val="22"/>
        </w:rPr>
        <w:t>v čl. I</w:t>
      </w:r>
      <w:r w:rsidRPr="001D0D9C">
        <w:rPr>
          <w:rFonts w:cs="Arial"/>
          <w:sz w:val="22"/>
          <w:szCs w:val="22"/>
        </w:rPr>
        <w:t>.</w:t>
      </w:r>
    </w:p>
    <w:p w14:paraId="25110E03" w14:textId="77777777" w:rsidR="00A01625" w:rsidRPr="002F04C7" w:rsidRDefault="00A01625" w:rsidP="00285B2C">
      <w:pPr>
        <w:numPr>
          <w:ilvl w:val="0"/>
          <w:numId w:val="5"/>
        </w:numPr>
        <w:tabs>
          <w:tab w:val="left" w:pos="284"/>
        </w:tabs>
        <w:spacing w:after="120" w:line="240" w:lineRule="auto"/>
        <w:ind w:left="0" w:firstLine="0"/>
        <w:jc w:val="both"/>
        <w:rPr>
          <w:rFonts w:cs="Arial"/>
          <w:sz w:val="22"/>
          <w:szCs w:val="22"/>
        </w:rPr>
      </w:pPr>
      <w:r w:rsidRPr="00D44FFD">
        <w:rPr>
          <w:rFonts w:cs="Arial"/>
          <w:sz w:val="22"/>
          <w:szCs w:val="22"/>
        </w:rPr>
        <w:t>Smluvní strany se dohodly na bezhotovostním placení.</w:t>
      </w:r>
      <w:r>
        <w:rPr>
          <w:rFonts w:cs="Arial"/>
          <w:sz w:val="22"/>
          <w:szCs w:val="22"/>
        </w:rPr>
        <w:t xml:space="preserve"> </w:t>
      </w:r>
    </w:p>
    <w:p w14:paraId="1A535046" w14:textId="77777777" w:rsidR="004F210A" w:rsidRPr="00CD1BA2" w:rsidRDefault="00CD1BA2" w:rsidP="00593915">
      <w:pPr>
        <w:numPr>
          <w:ilvl w:val="0"/>
          <w:numId w:val="5"/>
        </w:numPr>
        <w:tabs>
          <w:tab w:val="left" w:pos="284"/>
        </w:tabs>
        <w:spacing w:after="120" w:line="240" w:lineRule="auto"/>
        <w:ind w:left="0" w:firstLine="0"/>
        <w:jc w:val="both"/>
        <w:rPr>
          <w:rFonts w:cs="Arial"/>
          <w:sz w:val="22"/>
          <w:szCs w:val="22"/>
        </w:rPr>
      </w:pPr>
      <w:r w:rsidRPr="00CD1BA2">
        <w:rPr>
          <w:rFonts w:cs="Arial"/>
          <w:sz w:val="22"/>
          <w:szCs w:val="22"/>
        </w:rPr>
        <w:t>Práce</w:t>
      </w:r>
      <w:r>
        <w:rPr>
          <w:rFonts w:cs="Arial"/>
          <w:sz w:val="22"/>
          <w:szCs w:val="22"/>
        </w:rPr>
        <w:t>, k</w:t>
      </w:r>
      <w:r w:rsidR="004C6F2A">
        <w:rPr>
          <w:rFonts w:cs="Arial"/>
          <w:sz w:val="22"/>
          <w:szCs w:val="22"/>
        </w:rPr>
        <w:t>t</w:t>
      </w:r>
      <w:r>
        <w:rPr>
          <w:rFonts w:cs="Arial"/>
          <w:sz w:val="22"/>
          <w:szCs w:val="22"/>
        </w:rPr>
        <w:t>eré nebudou během plnění smlouvy po dohodě s objednatelem provedeny (méněpráce), nebudou zhotovitelem fakturovány a cena za tyto práce bude od celkové ceny dle odst. 2 tohoto článku odečtena.</w:t>
      </w:r>
    </w:p>
    <w:p w14:paraId="093B5657" w14:textId="17D9CB79" w:rsidR="0050178C" w:rsidRDefault="009F4D1E" w:rsidP="00285B2C">
      <w:pPr>
        <w:numPr>
          <w:ilvl w:val="0"/>
          <w:numId w:val="5"/>
        </w:numPr>
        <w:tabs>
          <w:tab w:val="left" w:pos="426"/>
        </w:tabs>
        <w:spacing w:after="120" w:line="240" w:lineRule="auto"/>
        <w:ind w:left="0" w:firstLine="0"/>
        <w:jc w:val="both"/>
        <w:rPr>
          <w:rFonts w:cs="Arial"/>
          <w:sz w:val="22"/>
          <w:szCs w:val="22"/>
        </w:rPr>
      </w:pPr>
      <w:r w:rsidRPr="001D0D9C">
        <w:rPr>
          <w:rFonts w:cs="Arial"/>
          <w:sz w:val="22"/>
          <w:szCs w:val="22"/>
        </w:rPr>
        <w:t>Faktur</w:t>
      </w:r>
      <w:r w:rsidR="00647DD1">
        <w:rPr>
          <w:rFonts w:cs="Arial"/>
          <w:sz w:val="22"/>
          <w:szCs w:val="22"/>
        </w:rPr>
        <w:t>y</w:t>
      </w:r>
      <w:r w:rsidRPr="001D0D9C">
        <w:rPr>
          <w:rFonts w:cs="Arial"/>
          <w:sz w:val="22"/>
          <w:szCs w:val="22"/>
        </w:rPr>
        <w:t xml:space="preserve"> musí obsahovat veškeré náležitosti </w:t>
      </w:r>
      <w:r w:rsidR="00583D2A">
        <w:rPr>
          <w:rFonts w:cs="Arial"/>
          <w:sz w:val="22"/>
          <w:szCs w:val="22"/>
        </w:rPr>
        <w:t xml:space="preserve">účetního a daňového dokladu dle </w:t>
      </w:r>
      <w:r w:rsidRPr="001D0D9C">
        <w:rPr>
          <w:rFonts w:cs="Arial"/>
          <w:sz w:val="22"/>
          <w:szCs w:val="22"/>
        </w:rPr>
        <w:t>zákon</w:t>
      </w:r>
      <w:r w:rsidR="00583D2A">
        <w:rPr>
          <w:rFonts w:cs="Arial"/>
          <w:sz w:val="22"/>
          <w:szCs w:val="22"/>
        </w:rPr>
        <w:t>a</w:t>
      </w:r>
      <w:r w:rsidRPr="001D0D9C">
        <w:rPr>
          <w:rFonts w:cs="Arial"/>
          <w:sz w:val="22"/>
          <w:szCs w:val="22"/>
        </w:rPr>
        <w:t xml:space="preserve"> č.</w:t>
      </w:r>
      <w:r w:rsidR="002949DE">
        <w:rPr>
          <w:rFonts w:cs="Arial"/>
          <w:sz w:val="22"/>
          <w:szCs w:val="22"/>
        </w:rPr>
        <w:t> </w:t>
      </w:r>
      <w:r w:rsidRPr="001D0D9C">
        <w:rPr>
          <w:rFonts w:cs="Arial"/>
          <w:sz w:val="22"/>
          <w:szCs w:val="22"/>
        </w:rPr>
        <w:t>235/2004 Sb., o dani z přidané hodnoty, ve znění pozdějších předpisů</w:t>
      </w:r>
      <w:r w:rsidR="00583D2A">
        <w:rPr>
          <w:rFonts w:cs="Arial"/>
          <w:sz w:val="22"/>
          <w:szCs w:val="22"/>
        </w:rPr>
        <w:t xml:space="preserve"> a</w:t>
      </w:r>
      <w:r w:rsidRPr="001D0D9C">
        <w:rPr>
          <w:rFonts w:cs="Arial"/>
          <w:sz w:val="22"/>
          <w:szCs w:val="22"/>
        </w:rPr>
        <w:t xml:space="preserve"> zákon</w:t>
      </w:r>
      <w:r w:rsidR="00583D2A">
        <w:rPr>
          <w:rFonts w:cs="Arial"/>
          <w:sz w:val="22"/>
          <w:szCs w:val="22"/>
        </w:rPr>
        <w:t>a</w:t>
      </w:r>
      <w:r w:rsidRPr="001D0D9C">
        <w:rPr>
          <w:rFonts w:cs="Arial"/>
          <w:sz w:val="22"/>
          <w:szCs w:val="22"/>
        </w:rPr>
        <w:t xml:space="preserve"> 563/1991 Sb., </w:t>
      </w:r>
      <w:r w:rsidR="00583D2A" w:rsidRPr="001D0D9C">
        <w:rPr>
          <w:rFonts w:cs="Arial"/>
          <w:sz w:val="22"/>
          <w:szCs w:val="22"/>
        </w:rPr>
        <w:t>o</w:t>
      </w:r>
      <w:r w:rsidR="00583D2A">
        <w:rPr>
          <w:rFonts w:cs="Arial"/>
          <w:sz w:val="22"/>
          <w:szCs w:val="22"/>
        </w:rPr>
        <w:t> </w:t>
      </w:r>
      <w:r w:rsidRPr="001D0D9C">
        <w:rPr>
          <w:rFonts w:cs="Arial"/>
          <w:sz w:val="22"/>
          <w:szCs w:val="22"/>
        </w:rPr>
        <w:t>účetnictví, ve znění pozdějších předpisů.</w:t>
      </w:r>
      <w:r w:rsidR="000D4538">
        <w:rPr>
          <w:rFonts w:cs="Arial"/>
          <w:sz w:val="22"/>
          <w:szCs w:val="22"/>
        </w:rPr>
        <w:t xml:space="preserve"> </w:t>
      </w:r>
      <w:r w:rsidR="00583D2A">
        <w:rPr>
          <w:rFonts w:cs="Arial"/>
          <w:sz w:val="22"/>
          <w:szCs w:val="22"/>
        </w:rPr>
        <w:t>Faktur</w:t>
      </w:r>
      <w:r w:rsidR="00647DD1">
        <w:rPr>
          <w:rFonts w:cs="Arial"/>
          <w:sz w:val="22"/>
          <w:szCs w:val="22"/>
        </w:rPr>
        <w:t>y</w:t>
      </w:r>
      <w:r w:rsidR="00583D2A">
        <w:rPr>
          <w:rFonts w:cs="Arial"/>
          <w:sz w:val="22"/>
          <w:szCs w:val="22"/>
        </w:rPr>
        <w:t xml:space="preserve"> dále bud</w:t>
      </w:r>
      <w:r w:rsidR="00647DD1">
        <w:rPr>
          <w:rFonts w:cs="Arial"/>
          <w:sz w:val="22"/>
          <w:szCs w:val="22"/>
        </w:rPr>
        <w:t>ou</w:t>
      </w:r>
      <w:r w:rsidR="00583D2A">
        <w:rPr>
          <w:rFonts w:cs="Arial"/>
          <w:sz w:val="22"/>
          <w:szCs w:val="22"/>
        </w:rPr>
        <w:t xml:space="preserve"> v textu obsahovat číslo veřejné zakázky</w:t>
      </w:r>
      <w:r w:rsidR="00583D2A" w:rsidRPr="003B45AF">
        <w:rPr>
          <w:rFonts w:cs="Arial"/>
          <w:sz w:val="22"/>
          <w:szCs w:val="22"/>
        </w:rPr>
        <w:t>:</w:t>
      </w:r>
      <w:r w:rsidR="00366520" w:rsidRPr="003B45AF">
        <w:rPr>
          <w:rFonts w:cs="Arial"/>
          <w:sz w:val="22"/>
          <w:szCs w:val="22"/>
        </w:rPr>
        <w:t xml:space="preserve"> Z202</w:t>
      </w:r>
      <w:r w:rsidR="0072090D" w:rsidRPr="003B45AF">
        <w:rPr>
          <w:rFonts w:cs="Arial"/>
          <w:sz w:val="22"/>
          <w:szCs w:val="22"/>
        </w:rPr>
        <w:t>5</w:t>
      </w:r>
      <w:r w:rsidR="00366520" w:rsidRPr="003B45AF">
        <w:rPr>
          <w:rFonts w:cs="Arial"/>
          <w:sz w:val="22"/>
          <w:szCs w:val="22"/>
        </w:rPr>
        <w:t>-</w:t>
      </w:r>
      <w:r w:rsidR="003B45AF" w:rsidRPr="003B45AF">
        <w:rPr>
          <w:rFonts w:cs="Arial"/>
          <w:sz w:val="22"/>
          <w:szCs w:val="22"/>
        </w:rPr>
        <w:t>034143</w:t>
      </w:r>
      <w:r w:rsidR="002A0F2D" w:rsidRPr="003B45AF">
        <w:rPr>
          <w:rFonts w:cs="Arial"/>
          <w:sz w:val="22"/>
          <w:szCs w:val="22"/>
        </w:rPr>
        <w:t>.</w:t>
      </w:r>
      <w:r w:rsidR="003B45AF">
        <w:rPr>
          <w:rFonts w:cs="Arial"/>
          <w:sz w:val="22"/>
          <w:szCs w:val="22"/>
        </w:rPr>
        <w:t xml:space="preserve"> </w:t>
      </w:r>
      <w:r w:rsidR="006B69E1" w:rsidRPr="00A6332A">
        <w:rPr>
          <w:rFonts w:cs="Arial"/>
          <w:sz w:val="22"/>
          <w:szCs w:val="22"/>
        </w:rPr>
        <w:t>Faktur</w:t>
      </w:r>
      <w:r w:rsidR="00647DD1">
        <w:rPr>
          <w:rFonts w:cs="Arial"/>
          <w:sz w:val="22"/>
          <w:szCs w:val="22"/>
        </w:rPr>
        <w:t>y</w:t>
      </w:r>
      <w:r w:rsidR="006B69E1" w:rsidRPr="00A6332A">
        <w:rPr>
          <w:rFonts w:cs="Arial"/>
          <w:sz w:val="22"/>
          <w:szCs w:val="22"/>
        </w:rPr>
        <w:t xml:space="preserve"> musí být </w:t>
      </w:r>
      <w:r w:rsidR="00DC70A2" w:rsidRPr="00A6332A">
        <w:rPr>
          <w:rFonts w:cs="Arial"/>
          <w:sz w:val="22"/>
          <w:szCs w:val="22"/>
        </w:rPr>
        <w:t>doložen</w:t>
      </w:r>
      <w:r w:rsidR="00647DD1">
        <w:rPr>
          <w:rFonts w:cs="Arial"/>
          <w:sz w:val="22"/>
          <w:szCs w:val="22"/>
        </w:rPr>
        <w:t>y</w:t>
      </w:r>
      <w:r w:rsidR="00DC70A2">
        <w:rPr>
          <w:rFonts w:cs="Arial"/>
          <w:sz w:val="22"/>
          <w:szCs w:val="22"/>
        </w:rPr>
        <w:t xml:space="preserve"> </w:t>
      </w:r>
      <w:r w:rsidR="00BB43C0">
        <w:rPr>
          <w:rFonts w:cs="Arial"/>
          <w:sz w:val="22"/>
          <w:szCs w:val="22"/>
        </w:rPr>
        <w:t>s </w:t>
      </w:r>
      <w:r w:rsidR="006B69E1" w:rsidRPr="00A6332A">
        <w:rPr>
          <w:rFonts w:cs="Arial"/>
          <w:sz w:val="22"/>
          <w:szCs w:val="22"/>
        </w:rPr>
        <w:t xml:space="preserve">rozpisem provedených </w:t>
      </w:r>
      <w:r w:rsidR="00760814">
        <w:rPr>
          <w:rFonts w:cs="Arial"/>
          <w:sz w:val="22"/>
          <w:szCs w:val="22"/>
        </w:rPr>
        <w:t xml:space="preserve">dodávek a </w:t>
      </w:r>
      <w:r w:rsidR="006B69E1" w:rsidRPr="00A6332A">
        <w:rPr>
          <w:rFonts w:cs="Arial"/>
          <w:sz w:val="22"/>
          <w:szCs w:val="22"/>
        </w:rPr>
        <w:t xml:space="preserve">prací, který </w:t>
      </w:r>
      <w:r w:rsidR="00760814">
        <w:rPr>
          <w:rFonts w:cs="Arial"/>
          <w:sz w:val="22"/>
          <w:szCs w:val="22"/>
        </w:rPr>
        <w:t xml:space="preserve">musí </w:t>
      </w:r>
      <w:r w:rsidR="006B69E1" w:rsidRPr="00A6332A">
        <w:rPr>
          <w:rFonts w:cs="Arial"/>
          <w:sz w:val="22"/>
          <w:szCs w:val="22"/>
        </w:rPr>
        <w:t>odpovíd</w:t>
      </w:r>
      <w:r w:rsidR="00760814">
        <w:rPr>
          <w:rFonts w:cs="Arial"/>
          <w:sz w:val="22"/>
          <w:szCs w:val="22"/>
        </w:rPr>
        <w:t>at</w:t>
      </w:r>
      <w:r w:rsidR="006B69E1" w:rsidRPr="00A6332A">
        <w:rPr>
          <w:rFonts w:cs="Arial"/>
          <w:sz w:val="22"/>
          <w:szCs w:val="22"/>
        </w:rPr>
        <w:t xml:space="preserve"> rozpisu prací</w:t>
      </w:r>
      <w:r w:rsidR="00C302DF">
        <w:rPr>
          <w:rFonts w:cs="Arial"/>
          <w:sz w:val="22"/>
          <w:szCs w:val="22"/>
        </w:rPr>
        <w:t xml:space="preserve"> (položkový rozpočet)</w:t>
      </w:r>
      <w:r w:rsidR="00760814">
        <w:rPr>
          <w:rFonts w:cs="Arial"/>
          <w:sz w:val="22"/>
          <w:szCs w:val="22"/>
        </w:rPr>
        <w:t>, který je přílohou</w:t>
      </w:r>
      <w:r w:rsidR="006B69E1" w:rsidRPr="00A6332A">
        <w:rPr>
          <w:rFonts w:cs="Arial"/>
          <w:sz w:val="22"/>
          <w:szCs w:val="22"/>
        </w:rPr>
        <w:t xml:space="preserve"> této smlouvy.</w:t>
      </w:r>
      <w:r w:rsidR="00F87B76">
        <w:rPr>
          <w:rFonts w:cs="Arial"/>
          <w:sz w:val="22"/>
          <w:szCs w:val="22"/>
        </w:rPr>
        <w:t xml:space="preserve"> </w:t>
      </w:r>
    </w:p>
    <w:p w14:paraId="446BF0F7" w14:textId="77777777" w:rsidR="00F33390" w:rsidRPr="001D0D9C" w:rsidRDefault="00F33390" w:rsidP="00285B2C">
      <w:pPr>
        <w:numPr>
          <w:ilvl w:val="0"/>
          <w:numId w:val="5"/>
        </w:numPr>
        <w:tabs>
          <w:tab w:val="left" w:pos="426"/>
        </w:tabs>
        <w:spacing w:after="120" w:line="240" w:lineRule="auto"/>
        <w:ind w:left="0" w:firstLine="0"/>
        <w:jc w:val="both"/>
        <w:rPr>
          <w:rFonts w:cs="Arial"/>
          <w:sz w:val="22"/>
          <w:szCs w:val="22"/>
        </w:rPr>
      </w:pPr>
      <w:r w:rsidRPr="001D0D9C">
        <w:rPr>
          <w:rFonts w:cs="Arial"/>
          <w:sz w:val="22"/>
          <w:szCs w:val="22"/>
        </w:rPr>
        <w:t>Bez kterékoliv z těchto náležitostí je faktura neplatná</w:t>
      </w:r>
      <w:r w:rsidR="00DC70A2">
        <w:rPr>
          <w:rFonts w:cs="Arial"/>
          <w:sz w:val="22"/>
          <w:szCs w:val="22"/>
        </w:rPr>
        <w:t xml:space="preserve"> a bude vrácena zpět zhotoviteli</w:t>
      </w:r>
      <w:r w:rsidR="00760814">
        <w:rPr>
          <w:rFonts w:cs="Arial"/>
          <w:sz w:val="22"/>
          <w:szCs w:val="22"/>
        </w:rPr>
        <w:t>.</w:t>
      </w:r>
    </w:p>
    <w:p w14:paraId="7C0817C2" w14:textId="77777777" w:rsidR="00F33390" w:rsidRPr="001D0D9C" w:rsidRDefault="00F33390" w:rsidP="00285B2C">
      <w:pPr>
        <w:numPr>
          <w:ilvl w:val="0"/>
          <w:numId w:val="5"/>
        </w:numPr>
        <w:tabs>
          <w:tab w:val="left" w:pos="426"/>
        </w:tabs>
        <w:spacing w:after="120" w:line="240" w:lineRule="auto"/>
        <w:ind w:left="0" w:firstLine="0"/>
        <w:jc w:val="both"/>
        <w:rPr>
          <w:rFonts w:cs="Arial"/>
          <w:sz w:val="22"/>
          <w:szCs w:val="22"/>
        </w:rPr>
      </w:pPr>
      <w:r w:rsidRPr="001D0D9C">
        <w:rPr>
          <w:rFonts w:cs="Arial"/>
          <w:sz w:val="22"/>
          <w:szCs w:val="22"/>
        </w:rPr>
        <w:t>Splatnost fakt</w:t>
      </w:r>
      <w:r w:rsidR="009F67CD" w:rsidRPr="001D0D9C">
        <w:rPr>
          <w:rFonts w:cs="Arial"/>
          <w:sz w:val="22"/>
          <w:szCs w:val="22"/>
        </w:rPr>
        <w:t>ury a její vypořádání bude do 2</w:t>
      </w:r>
      <w:r w:rsidR="00680ADF" w:rsidRPr="001D0D9C">
        <w:rPr>
          <w:rFonts w:cs="Arial"/>
          <w:sz w:val="22"/>
          <w:szCs w:val="22"/>
        </w:rPr>
        <w:t>8</w:t>
      </w:r>
      <w:r w:rsidRPr="001D0D9C">
        <w:rPr>
          <w:rFonts w:cs="Arial"/>
          <w:sz w:val="22"/>
          <w:szCs w:val="22"/>
        </w:rPr>
        <w:t xml:space="preserve"> kalendářních dnů od data doručení objednateli. Za úhradu se považuje termín odepsání peněžních prostředků z účtu objednatele ve prospěch účtu zhotovitele.</w:t>
      </w:r>
    </w:p>
    <w:p w14:paraId="5D845A1F" w14:textId="77777777" w:rsidR="00D16A4F" w:rsidRPr="001D0D9C" w:rsidRDefault="00D16A4F" w:rsidP="00285B2C">
      <w:pPr>
        <w:numPr>
          <w:ilvl w:val="0"/>
          <w:numId w:val="5"/>
        </w:numPr>
        <w:tabs>
          <w:tab w:val="left" w:pos="426"/>
        </w:tabs>
        <w:spacing w:after="120" w:line="240" w:lineRule="auto"/>
        <w:ind w:left="0" w:firstLine="0"/>
        <w:jc w:val="both"/>
        <w:rPr>
          <w:rFonts w:cs="Arial"/>
          <w:sz w:val="22"/>
          <w:szCs w:val="22"/>
        </w:rPr>
      </w:pPr>
      <w:r w:rsidRPr="001D0D9C">
        <w:rPr>
          <w:rFonts w:cs="Arial"/>
          <w:sz w:val="22"/>
          <w:szCs w:val="22"/>
        </w:rPr>
        <w:t xml:space="preserve">Jestliže se zhotovitel, tj. poskytovatel zdanitelného plnění dle této smlouvy, dostane do finančních potíží a nebude z jakýchkoliv důvodů schopen uhradit svoje daňové závazky vůči státu, je povinen o tom neprodleně informovat objednatele, tj. příjemce zdanitelného plnění dle této smlouvy, a to písemnou formou. </w:t>
      </w:r>
      <w:r w:rsidR="009F4D1E" w:rsidRPr="001D0D9C">
        <w:rPr>
          <w:rFonts w:cs="Arial"/>
          <w:sz w:val="22"/>
          <w:szCs w:val="22"/>
        </w:rPr>
        <w:t>Zhotovitel</w:t>
      </w:r>
      <w:r w:rsidRPr="001D0D9C">
        <w:rPr>
          <w:rFonts w:cs="Arial"/>
          <w:sz w:val="22"/>
          <w:szCs w:val="22"/>
        </w:rPr>
        <w:t xml:space="preserve"> prohlašuje, že úplata za zdanitelné plnění dle této smlouvy není odchylná od obvyklé ceny a že nemá v úmyslu nezaplatit daň </w:t>
      </w:r>
      <w:r w:rsidR="00583D2A" w:rsidRPr="001D0D9C">
        <w:rPr>
          <w:rFonts w:cs="Arial"/>
          <w:sz w:val="22"/>
          <w:szCs w:val="22"/>
        </w:rPr>
        <w:t>z</w:t>
      </w:r>
      <w:r w:rsidR="00583D2A">
        <w:rPr>
          <w:rFonts w:cs="Arial"/>
          <w:sz w:val="22"/>
          <w:szCs w:val="22"/>
        </w:rPr>
        <w:t> </w:t>
      </w:r>
      <w:r w:rsidRPr="001D0D9C">
        <w:rPr>
          <w:rFonts w:cs="Arial"/>
          <w:sz w:val="22"/>
          <w:szCs w:val="22"/>
        </w:rPr>
        <w:t>přidané hodnoty uvedenou na daňovém dokladu a nedostane se úmyslně do postavení, kdy nemůže daň zaplatit, ani mu takové postavení nehrozí a nedojde ke krácení daně, nebo vylákání daňové výhody. Objednatel je ve všech případech oprávněn využít tzv. zvláštní zajištění daně dle ust. § 109a zákona č. 47/2011 Sb., kterým se mění zákon č. 235/2004 Sb., o dani z přidané hodnoty.</w:t>
      </w:r>
    </w:p>
    <w:p w14:paraId="39823FCA" w14:textId="77777777" w:rsidR="00D16A4F" w:rsidRPr="001D0D9C" w:rsidRDefault="00D16A4F" w:rsidP="00285B2C">
      <w:pPr>
        <w:numPr>
          <w:ilvl w:val="0"/>
          <w:numId w:val="5"/>
        </w:numPr>
        <w:tabs>
          <w:tab w:val="left" w:pos="426"/>
        </w:tabs>
        <w:spacing w:after="120" w:line="240" w:lineRule="auto"/>
        <w:ind w:left="0" w:firstLine="0"/>
        <w:jc w:val="both"/>
        <w:rPr>
          <w:rFonts w:cs="Arial"/>
          <w:sz w:val="22"/>
          <w:szCs w:val="22"/>
        </w:rPr>
      </w:pPr>
      <w:r w:rsidRPr="001D0D9C">
        <w:rPr>
          <w:rFonts w:cs="Arial"/>
          <w:sz w:val="22"/>
          <w:szCs w:val="22"/>
        </w:rPr>
        <w:t xml:space="preserve">Zhotovitel, tj. poskytovatel zdanitelného plnění je povinen v případě, že se stane dle </w:t>
      </w:r>
      <w:r w:rsidR="00583D2A" w:rsidRPr="001D0D9C">
        <w:rPr>
          <w:rFonts w:cs="Arial"/>
          <w:sz w:val="22"/>
          <w:szCs w:val="22"/>
        </w:rPr>
        <w:t>§</w:t>
      </w:r>
      <w:r w:rsidR="00583D2A">
        <w:rPr>
          <w:rFonts w:cs="Arial"/>
          <w:sz w:val="22"/>
          <w:szCs w:val="22"/>
        </w:rPr>
        <w:t> </w:t>
      </w:r>
      <w:r w:rsidRPr="001D0D9C">
        <w:rPr>
          <w:rFonts w:cs="Arial"/>
          <w:sz w:val="22"/>
          <w:szCs w:val="22"/>
        </w:rPr>
        <w:t>109, odst. 3 zákona č. 235/2004 Sb., o dani z přidané hodnoty nespolehlivým plátcem, neprodleně o této skutečnosti informovat objednatele, tj. příjemce zdanitelného plnění, a to uvedením této informace na daňových dokladech.</w:t>
      </w:r>
    </w:p>
    <w:p w14:paraId="54D5EAC5" w14:textId="7DC961DF" w:rsidR="00F33390" w:rsidRPr="001D0D9C" w:rsidRDefault="00F33390" w:rsidP="00285B2C">
      <w:pPr>
        <w:numPr>
          <w:ilvl w:val="0"/>
          <w:numId w:val="5"/>
        </w:numPr>
        <w:tabs>
          <w:tab w:val="left" w:pos="426"/>
        </w:tabs>
        <w:spacing w:after="120" w:line="240" w:lineRule="auto"/>
        <w:ind w:left="0" w:firstLine="0"/>
        <w:jc w:val="both"/>
        <w:rPr>
          <w:rFonts w:cs="Arial"/>
          <w:sz w:val="22"/>
          <w:szCs w:val="22"/>
        </w:rPr>
      </w:pPr>
      <w:r w:rsidRPr="001D0D9C">
        <w:rPr>
          <w:rFonts w:cs="Arial"/>
          <w:sz w:val="22"/>
          <w:szCs w:val="22"/>
        </w:rPr>
        <w:t>Veškeré náklady na dodávky a práce obsaž</w:t>
      </w:r>
      <w:r w:rsidR="00990BB3">
        <w:rPr>
          <w:rFonts w:cs="Arial"/>
          <w:sz w:val="22"/>
          <w:szCs w:val="22"/>
        </w:rPr>
        <w:t>ené v projektové dokumentaci</w:t>
      </w:r>
      <w:r w:rsidRPr="001D0D9C">
        <w:rPr>
          <w:rFonts w:cs="Arial"/>
          <w:sz w:val="22"/>
          <w:szCs w:val="22"/>
        </w:rPr>
        <w:t>, popis prací, rozpis materiálů</w:t>
      </w:r>
      <w:r w:rsidR="00647DD1">
        <w:rPr>
          <w:rFonts w:cs="Arial"/>
          <w:sz w:val="22"/>
          <w:szCs w:val="22"/>
        </w:rPr>
        <w:t xml:space="preserve"> a následné péče</w:t>
      </w:r>
      <w:r w:rsidRPr="001D0D9C">
        <w:rPr>
          <w:rFonts w:cs="Arial"/>
          <w:sz w:val="22"/>
          <w:szCs w:val="22"/>
        </w:rPr>
        <w:t xml:space="preserve">, prováděné podle </w:t>
      </w:r>
      <w:r w:rsidR="00760814">
        <w:rPr>
          <w:rFonts w:cs="Arial"/>
          <w:sz w:val="22"/>
          <w:szCs w:val="22"/>
        </w:rPr>
        <w:t>PD</w:t>
      </w:r>
      <w:r w:rsidR="00760814" w:rsidRPr="001D0D9C">
        <w:rPr>
          <w:rFonts w:cs="Arial"/>
          <w:sz w:val="22"/>
          <w:szCs w:val="22"/>
        </w:rPr>
        <w:t xml:space="preserve"> </w:t>
      </w:r>
      <w:r w:rsidRPr="001D0D9C">
        <w:rPr>
          <w:rFonts w:cs="Arial"/>
          <w:sz w:val="22"/>
          <w:szCs w:val="22"/>
        </w:rPr>
        <w:t xml:space="preserve">a smluvních podmínek (při dodržení kvalitativních podmínek) jsou kryty smluvní cenou díla uvedenou </w:t>
      </w:r>
      <w:r w:rsidR="00583D2A" w:rsidRPr="001D0D9C">
        <w:rPr>
          <w:rFonts w:cs="Arial"/>
          <w:sz w:val="22"/>
          <w:szCs w:val="22"/>
        </w:rPr>
        <w:t>v</w:t>
      </w:r>
      <w:r w:rsidR="00583D2A">
        <w:rPr>
          <w:rFonts w:cs="Arial"/>
          <w:sz w:val="22"/>
          <w:szCs w:val="22"/>
        </w:rPr>
        <w:t> </w:t>
      </w:r>
      <w:r w:rsidRPr="001D0D9C">
        <w:rPr>
          <w:rFonts w:cs="Arial"/>
          <w:sz w:val="22"/>
          <w:szCs w:val="22"/>
        </w:rPr>
        <w:t>odst.</w:t>
      </w:r>
      <w:r w:rsidR="00436B11">
        <w:rPr>
          <w:rFonts w:cs="Arial"/>
          <w:sz w:val="22"/>
          <w:szCs w:val="22"/>
        </w:rPr>
        <w:t xml:space="preserve"> </w:t>
      </w:r>
      <w:r w:rsidR="002949DE">
        <w:rPr>
          <w:rFonts w:cs="Arial"/>
          <w:sz w:val="22"/>
          <w:szCs w:val="22"/>
        </w:rPr>
        <w:t>2</w:t>
      </w:r>
      <w:r w:rsidRPr="001D0D9C">
        <w:rPr>
          <w:rFonts w:cs="Arial"/>
          <w:sz w:val="22"/>
          <w:szCs w:val="22"/>
        </w:rPr>
        <w:t xml:space="preserve"> tohoto článku.</w:t>
      </w:r>
    </w:p>
    <w:p w14:paraId="2D9C5EDC" w14:textId="5B38304E" w:rsidR="00C63AFF" w:rsidRDefault="00583D2A" w:rsidP="00285B2C">
      <w:pPr>
        <w:numPr>
          <w:ilvl w:val="0"/>
          <w:numId w:val="5"/>
        </w:numPr>
        <w:tabs>
          <w:tab w:val="left" w:pos="426"/>
        </w:tabs>
        <w:spacing w:after="120" w:line="240" w:lineRule="auto"/>
        <w:ind w:left="0" w:firstLine="0"/>
        <w:jc w:val="both"/>
        <w:rPr>
          <w:rFonts w:cs="Arial"/>
          <w:sz w:val="22"/>
          <w:szCs w:val="22"/>
        </w:rPr>
      </w:pPr>
      <w:r w:rsidRPr="00285B2C">
        <w:rPr>
          <w:rFonts w:cs="Arial"/>
          <w:sz w:val="22"/>
          <w:szCs w:val="22"/>
        </w:rPr>
        <w:t xml:space="preserve">Zvýšení ceny je možné za podmínky, že </w:t>
      </w:r>
      <w:r>
        <w:rPr>
          <w:rFonts w:cs="Arial"/>
          <w:sz w:val="22"/>
          <w:szCs w:val="22"/>
        </w:rPr>
        <w:t>v průběhu realizace plnění dojde ke zvýšení sazeb daně z přidané hodnoty</w:t>
      </w:r>
      <w:r w:rsidR="0072090D">
        <w:rPr>
          <w:rFonts w:cs="Arial"/>
          <w:sz w:val="22"/>
          <w:szCs w:val="22"/>
        </w:rPr>
        <w:t xml:space="preserve"> podle zákona č. 235/2004 Sb., o dani z přidané hodnoty; v takovém případě bude zvýšena cena o příslušné navýšení sazby DPH ode dne účinnosti nové zákonné úpravy DPH</w:t>
      </w:r>
      <w:r>
        <w:rPr>
          <w:rFonts w:cs="Arial"/>
          <w:sz w:val="22"/>
          <w:szCs w:val="22"/>
        </w:rPr>
        <w:t>.</w:t>
      </w:r>
      <w:r w:rsidR="00F33390" w:rsidRPr="001D0D9C">
        <w:rPr>
          <w:rFonts w:cs="Arial"/>
          <w:sz w:val="22"/>
          <w:szCs w:val="22"/>
        </w:rPr>
        <w:t xml:space="preserve"> </w:t>
      </w:r>
    </w:p>
    <w:p w14:paraId="62EFE8D9" w14:textId="77777777" w:rsidR="006518C9" w:rsidRDefault="006518C9" w:rsidP="00285B2C">
      <w:pPr>
        <w:numPr>
          <w:ilvl w:val="0"/>
          <w:numId w:val="5"/>
        </w:numPr>
        <w:tabs>
          <w:tab w:val="left" w:pos="426"/>
        </w:tabs>
        <w:spacing w:after="120" w:line="240" w:lineRule="auto"/>
        <w:ind w:left="0" w:firstLine="0"/>
        <w:jc w:val="both"/>
        <w:rPr>
          <w:rFonts w:cs="Arial"/>
          <w:sz w:val="22"/>
          <w:szCs w:val="22"/>
        </w:rPr>
      </w:pPr>
      <w:r>
        <w:rPr>
          <w:rFonts w:cs="Arial"/>
          <w:sz w:val="22"/>
          <w:szCs w:val="22"/>
        </w:rPr>
        <w:t>Objednatel je povinen uhradit zhotoviteli cenu díla pouze v rozsahu skutečně provedených (poskytnutých) prací, dodávek či služeb.</w:t>
      </w:r>
    </w:p>
    <w:p w14:paraId="28C4BF40" w14:textId="77777777" w:rsidR="006518C9" w:rsidRDefault="006518C9" w:rsidP="00285B2C">
      <w:pPr>
        <w:numPr>
          <w:ilvl w:val="0"/>
          <w:numId w:val="5"/>
        </w:numPr>
        <w:tabs>
          <w:tab w:val="left" w:pos="426"/>
        </w:tabs>
        <w:spacing w:after="120" w:line="240" w:lineRule="auto"/>
        <w:ind w:left="0" w:firstLine="0"/>
        <w:jc w:val="both"/>
        <w:rPr>
          <w:rFonts w:cs="Arial"/>
          <w:sz w:val="22"/>
          <w:szCs w:val="22"/>
        </w:rPr>
      </w:pPr>
      <w:r>
        <w:rPr>
          <w:rFonts w:cs="Arial"/>
          <w:sz w:val="22"/>
          <w:szCs w:val="22"/>
        </w:rPr>
        <w:t xml:space="preserve">Celkovou cenu díla uvedenou v tomto článku je možno změnit </w:t>
      </w:r>
      <w:r w:rsidR="00A72E99">
        <w:rPr>
          <w:rFonts w:cs="Arial"/>
          <w:sz w:val="22"/>
          <w:szCs w:val="22"/>
        </w:rPr>
        <w:t xml:space="preserve">i </w:t>
      </w:r>
      <w:r>
        <w:rPr>
          <w:rFonts w:cs="Arial"/>
          <w:sz w:val="22"/>
          <w:szCs w:val="22"/>
        </w:rPr>
        <w:t>v těchto případech:</w:t>
      </w:r>
    </w:p>
    <w:p w14:paraId="1EE9BBBD" w14:textId="77777777" w:rsidR="006518C9" w:rsidRDefault="006518C9" w:rsidP="00285B2C">
      <w:pPr>
        <w:numPr>
          <w:ilvl w:val="1"/>
          <w:numId w:val="6"/>
        </w:numPr>
        <w:tabs>
          <w:tab w:val="left" w:pos="284"/>
        </w:tabs>
        <w:spacing w:after="120" w:line="240" w:lineRule="auto"/>
        <w:ind w:left="567" w:hanging="425"/>
        <w:jc w:val="both"/>
        <w:rPr>
          <w:rFonts w:cs="Arial"/>
          <w:sz w:val="22"/>
          <w:szCs w:val="22"/>
        </w:rPr>
      </w:pPr>
      <w:r>
        <w:rPr>
          <w:rFonts w:cs="Arial"/>
          <w:sz w:val="22"/>
          <w:szCs w:val="22"/>
        </w:rPr>
        <w:t>objednatel požaduje práce, které nejsou v předmětu díla,</w:t>
      </w:r>
    </w:p>
    <w:p w14:paraId="07D41210" w14:textId="77777777" w:rsidR="006518C9" w:rsidRDefault="006518C9" w:rsidP="00285B2C">
      <w:pPr>
        <w:numPr>
          <w:ilvl w:val="1"/>
          <w:numId w:val="6"/>
        </w:numPr>
        <w:tabs>
          <w:tab w:val="left" w:pos="284"/>
        </w:tabs>
        <w:spacing w:after="120" w:line="240" w:lineRule="auto"/>
        <w:ind w:left="567" w:hanging="425"/>
        <w:jc w:val="both"/>
        <w:rPr>
          <w:rFonts w:cs="Arial"/>
          <w:sz w:val="22"/>
          <w:szCs w:val="22"/>
        </w:rPr>
      </w:pPr>
      <w:r>
        <w:rPr>
          <w:rFonts w:cs="Arial"/>
          <w:sz w:val="22"/>
          <w:szCs w:val="22"/>
        </w:rPr>
        <w:lastRenderedPageBreak/>
        <w:t>objednatel požaduje vypustit některé práce z předmětu díla,</w:t>
      </w:r>
    </w:p>
    <w:p w14:paraId="6DC59F77" w14:textId="77777777" w:rsidR="006518C9" w:rsidRDefault="006518C9" w:rsidP="00285B2C">
      <w:pPr>
        <w:numPr>
          <w:ilvl w:val="1"/>
          <w:numId w:val="6"/>
        </w:numPr>
        <w:tabs>
          <w:tab w:val="left" w:pos="284"/>
        </w:tabs>
        <w:spacing w:after="120" w:line="240" w:lineRule="auto"/>
        <w:ind w:left="567" w:hanging="425"/>
        <w:jc w:val="both"/>
        <w:rPr>
          <w:rFonts w:cs="Arial"/>
          <w:sz w:val="22"/>
          <w:szCs w:val="22"/>
        </w:rPr>
      </w:pPr>
      <w:r>
        <w:rPr>
          <w:rFonts w:cs="Arial"/>
          <w:sz w:val="22"/>
          <w:szCs w:val="22"/>
        </w:rPr>
        <w:t>při realizaci se zjistí skutečnosti, které nebyly v době podpisu smlouvy známy, a zhotovitel je nezavinil a ani nemohl předvídat a mají vliv na cenu díla,</w:t>
      </w:r>
    </w:p>
    <w:p w14:paraId="51838626" w14:textId="77777777" w:rsidR="006518C9" w:rsidRDefault="006518C9" w:rsidP="00285B2C">
      <w:pPr>
        <w:numPr>
          <w:ilvl w:val="1"/>
          <w:numId w:val="6"/>
        </w:numPr>
        <w:tabs>
          <w:tab w:val="left" w:pos="284"/>
        </w:tabs>
        <w:spacing w:after="120" w:line="240" w:lineRule="auto"/>
        <w:ind w:left="567" w:hanging="425"/>
        <w:jc w:val="both"/>
        <w:rPr>
          <w:rFonts w:cs="Arial"/>
          <w:sz w:val="22"/>
          <w:szCs w:val="22"/>
        </w:rPr>
      </w:pPr>
      <w:r>
        <w:rPr>
          <w:rFonts w:cs="Arial"/>
          <w:sz w:val="22"/>
          <w:szCs w:val="22"/>
        </w:rPr>
        <w:t>při realizaci se zjistí skutečnosti odlišné od dokumentace předané objednatelem (</w:t>
      </w:r>
      <w:r w:rsidR="00D10526">
        <w:rPr>
          <w:rFonts w:cs="Arial"/>
          <w:sz w:val="22"/>
          <w:szCs w:val="22"/>
        </w:rPr>
        <w:t xml:space="preserve">např. </w:t>
      </w:r>
      <w:r>
        <w:rPr>
          <w:rFonts w:cs="Arial"/>
          <w:sz w:val="22"/>
          <w:szCs w:val="22"/>
        </w:rPr>
        <w:t>neodpovídají</w:t>
      </w:r>
      <w:r w:rsidR="00D10526">
        <w:rPr>
          <w:rFonts w:cs="Arial"/>
          <w:sz w:val="22"/>
          <w:szCs w:val="22"/>
        </w:rPr>
        <w:t>cí</w:t>
      </w:r>
      <w:r>
        <w:rPr>
          <w:rFonts w:cs="Arial"/>
          <w:sz w:val="22"/>
          <w:szCs w:val="22"/>
        </w:rPr>
        <w:t xml:space="preserve"> geologické údaje apod.),</w:t>
      </w:r>
    </w:p>
    <w:p w14:paraId="3DBE4BA1" w14:textId="77777777" w:rsidR="006518C9" w:rsidRDefault="006518C9" w:rsidP="00285B2C">
      <w:pPr>
        <w:tabs>
          <w:tab w:val="left" w:pos="284"/>
        </w:tabs>
        <w:spacing w:after="120" w:line="240" w:lineRule="auto"/>
        <w:ind w:left="567" w:hanging="425"/>
        <w:jc w:val="both"/>
        <w:rPr>
          <w:rFonts w:cs="Arial"/>
          <w:sz w:val="22"/>
          <w:szCs w:val="22"/>
        </w:rPr>
      </w:pPr>
      <w:r>
        <w:rPr>
          <w:rFonts w:cs="Arial"/>
          <w:sz w:val="22"/>
          <w:szCs w:val="22"/>
        </w:rPr>
        <w:t xml:space="preserve">vždy však v souladu s ustanovení § 222 </w:t>
      </w:r>
      <w:r w:rsidR="00A72E99">
        <w:rPr>
          <w:rFonts w:cs="Arial"/>
          <w:sz w:val="22"/>
          <w:szCs w:val="22"/>
        </w:rPr>
        <w:t>ZZVZ</w:t>
      </w:r>
      <w:r>
        <w:rPr>
          <w:rFonts w:cs="Arial"/>
          <w:sz w:val="22"/>
          <w:szCs w:val="22"/>
        </w:rPr>
        <w:t>.</w:t>
      </w:r>
    </w:p>
    <w:p w14:paraId="48682193" w14:textId="77777777" w:rsidR="00357CA6" w:rsidRPr="001D0D9C" w:rsidRDefault="00357CA6" w:rsidP="00CA791C">
      <w:pPr>
        <w:tabs>
          <w:tab w:val="left" w:pos="284"/>
        </w:tabs>
        <w:spacing w:line="240" w:lineRule="auto"/>
        <w:ind w:left="284" w:hanging="284"/>
        <w:jc w:val="both"/>
        <w:rPr>
          <w:rFonts w:cs="Arial"/>
          <w:sz w:val="22"/>
          <w:szCs w:val="22"/>
        </w:rPr>
      </w:pPr>
    </w:p>
    <w:p w14:paraId="5DDCE62F" w14:textId="77777777" w:rsidR="00F33390" w:rsidRPr="001D0D9C" w:rsidRDefault="00F33390" w:rsidP="00072C2A">
      <w:pPr>
        <w:spacing w:before="120" w:line="240" w:lineRule="auto"/>
        <w:jc w:val="center"/>
        <w:outlineLvl w:val="0"/>
        <w:rPr>
          <w:rFonts w:cs="Arial"/>
          <w:b/>
          <w:sz w:val="22"/>
          <w:szCs w:val="22"/>
        </w:rPr>
      </w:pPr>
      <w:r w:rsidRPr="001D0D9C">
        <w:rPr>
          <w:rFonts w:cs="Arial"/>
          <w:b/>
          <w:sz w:val="22"/>
          <w:szCs w:val="22"/>
        </w:rPr>
        <w:t>Čl. V</w:t>
      </w:r>
      <w:r w:rsidR="00CF71DD">
        <w:rPr>
          <w:rFonts w:cs="Arial"/>
          <w:b/>
          <w:sz w:val="22"/>
          <w:szCs w:val="22"/>
        </w:rPr>
        <w:t>I</w:t>
      </w:r>
    </w:p>
    <w:p w14:paraId="7E77747C" w14:textId="77777777" w:rsidR="00F33390" w:rsidRPr="001D0D9C" w:rsidRDefault="00F33390" w:rsidP="0015001A">
      <w:pPr>
        <w:spacing w:line="240" w:lineRule="auto"/>
        <w:jc w:val="center"/>
        <w:rPr>
          <w:rFonts w:cs="Arial"/>
          <w:b/>
          <w:sz w:val="22"/>
          <w:szCs w:val="22"/>
        </w:rPr>
      </w:pPr>
      <w:r w:rsidRPr="001D0D9C">
        <w:rPr>
          <w:rFonts w:cs="Arial"/>
          <w:b/>
          <w:sz w:val="22"/>
          <w:szCs w:val="22"/>
        </w:rPr>
        <w:t>TERMÍN PLNĚNÍ</w:t>
      </w:r>
    </w:p>
    <w:p w14:paraId="47BCA9F7" w14:textId="77777777" w:rsidR="00F33390" w:rsidRPr="001D0D9C" w:rsidRDefault="00F33390" w:rsidP="0015001A">
      <w:pPr>
        <w:spacing w:line="240" w:lineRule="auto"/>
        <w:rPr>
          <w:rFonts w:cs="Arial"/>
          <w:sz w:val="22"/>
          <w:szCs w:val="22"/>
        </w:rPr>
      </w:pPr>
    </w:p>
    <w:p w14:paraId="2BD13861" w14:textId="677D1973" w:rsidR="00B56570" w:rsidRDefault="00391FCB" w:rsidP="004F45E4">
      <w:pPr>
        <w:numPr>
          <w:ilvl w:val="0"/>
          <w:numId w:val="7"/>
        </w:numPr>
        <w:tabs>
          <w:tab w:val="left" w:pos="284"/>
        </w:tabs>
        <w:spacing w:line="240" w:lineRule="auto"/>
        <w:ind w:left="0" w:firstLine="0"/>
        <w:jc w:val="both"/>
        <w:rPr>
          <w:rFonts w:cs="Arial"/>
          <w:sz w:val="22"/>
          <w:szCs w:val="22"/>
        </w:rPr>
      </w:pPr>
      <w:r w:rsidRPr="001D0D9C">
        <w:rPr>
          <w:rFonts w:cs="Arial"/>
          <w:sz w:val="22"/>
          <w:szCs w:val="22"/>
        </w:rPr>
        <w:t xml:space="preserve">Zhotovitel se zavazuje provést </w:t>
      </w:r>
      <w:r w:rsidR="00C302DF" w:rsidRPr="001D0D9C">
        <w:rPr>
          <w:rFonts w:cs="Arial"/>
          <w:sz w:val="22"/>
          <w:szCs w:val="22"/>
        </w:rPr>
        <w:t>předmět plnění dle čl. II</w:t>
      </w:r>
      <w:r w:rsidR="007B5073">
        <w:rPr>
          <w:rFonts w:cs="Arial"/>
          <w:sz w:val="22"/>
          <w:szCs w:val="22"/>
        </w:rPr>
        <w:t>I</w:t>
      </w:r>
      <w:r w:rsidR="00C302DF" w:rsidRPr="001D0D9C">
        <w:rPr>
          <w:rFonts w:cs="Arial"/>
          <w:sz w:val="22"/>
          <w:szCs w:val="22"/>
        </w:rPr>
        <w:t xml:space="preserve"> této smlouvy </w:t>
      </w:r>
      <w:r w:rsidR="00B036BD">
        <w:rPr>
          <w:rFonts w:cs="Arial"/>
          <w:sz w:val="22"/>
          <w:szCs w:val="22"/>
        </w:rPr>
        <w:t>v termínu dle čl.</w:t>
      </w:r>
      <w:r w:rsidR="00836DBF">
        <w:rPr>
          <w:rFonts w:cs="Arial"/>
          <w:sz w:val="22"/>
          <w:szCs w:val="22"/>
        </w:rPr>
        <w:t xml:space="preserve"> II, bod 2.3</w:t>
      </w:r>
      <w:r w:rsidR="00C302DF">
        <w:rPr>
          <w:rFonts w:cs="Arial"/>
          <w:sz w:val="22"/>
          <w:szCs w:val="22"/>
        </w:rPr>
        <w:t>.</w:t>
      </w:r>
    </w:p>
    <w:p w14:paraId="45462F69" w14:textId="77777777" w:rsidR="00032A2D" w:rsidRDefault="00032A2D" w:rsidP="00032A2D">
      <w:pPr>
        <w:tabs>
          <w:tab w:val="left" w:pos="284"/>
        </w:tabs>
        <w:spacing w:line="240" w:lineRule="auto"/>
        <w:jc w:val="both"/>
        <w:rPr>
          <w:rFonts w:cs="Arial"/>
          <w:sz w:val="22"/>
          <w:szCs w:val="22"/>
        </w:rPr>
      </w:pPr>
    </w:p>
    <w:p w14:paraId="63EE60C5" w14:textId="79E6EA3B" w:rsidR="00216B6D" w:rsidRPr="008E6125" w:rsidRDefault="00032A2D" w:rsidP="004F45E4">
      <w:pPr>
        <w:numPr>
          <w:ilvl w:val="0"/>
          <w:numId w:val="7"/>
        </w:numPr>
        <w:tabs>
          <w:tab w:val="left" w:pos="284"/>
        </w:tabs>
        <w:spacing w:line="240" w:lineRule="auto"/>
        <w:ind w:left="0" w:firstLine="0"/>
        <w:jc w:val="both"/>
        <w:rPr>
          <w:rFonts w:cs="Arial"/>
          <w:color w:val="7B7B7B" w:themeColor="accent3" w:themeShade="BF"/>
          <w:sz w:val="22"/>
          <w:szCs w:val="22"/>
          <w:rPrChange w:id="20" w:author="Rulfová Iveta Ing." w:date="2025-07-21T13:10:00Z">
            <w:rPr>
              <w:rFonts w:cs="Arial"/>
              <w:sz w:val="22"/>
              <w:szCs w:val="22"/>
            </w:rPr>
          </w:rPrChange>
        </w:rPr>
      </w:pPr>
      <w:r w:rsidRPr="008E6125">
        <w:rPr>
          <w:rFonts w:cs="Arial"/>
          <w:color w:val="7B7B7B" w:themeColor="accent3" w:themeShade="BF"/>
          <w:sz w:val="22"/>
          <w:szCs w:val="22"/>
          <w:rPrChange w:id="21" w:author="Rulfová Iveta Ing." w:date="2025-07-21T13:10:00Z">
            <w:rPr>
              <w:rFonts w:cs="Arial"/>
              <w:sz w:val="22"/>
              <w:szCs w:val="22"/>
            </w:rPr>
          </w:rPrChange>
        </w:rPr>
        <w:t>V případě, že</w:t>
      </w:r>
      <w:r w:rsidR="00216B6D" w:rsidRPr="008E6125">
        <w:rPr>
          <w:rFonts w:cs="Arial"/>
          <w:color w:val="7B7B7B" w:themeColor="accent3" w:themeShade="BF"/>
          <w:sz w:val="22"/>
          <w:szCs w:val="22"/>
          <w:rPrChange w:id="22" w:author="Rulfová Iveta Ing." w:date="2025-07-21T13:10:00Z">
            <w:rPr>
              <w:rFonts w:cs="Arial"/>
              <w:sz w:val="22"/>
              <w:szCs w:val="22"/>
            </w:rPr>
          </w:rPrChange>
        </w:rPr>
        <w:t xml:space="preserve"> zhotovitel připraví dílo k předání objednateli před sjednaným termínem ukončení prací dle čl. II, odstavce 2.3 této smlouvy, zavazuje se objednatel převzít dílo </w:t>
      </w:r>
      <w:r w:rsidR="006C457F" w:rsidRPr="008E6125">
        <w:rPr>
          <w:rFonts w:cs="Arial"/>
          <w:color w:val="7B7B7B" w:themeColor="accent3" w:themeShade="BF"/>
          <w:sz w:val="22"/>
          <w:szCs w:val="22"/>
          <w:rPrChange w:id="23" w:author="Rulfová Iveta Ing." w:date="2025-07-21T13:10:00Z">
            <w:rPr>
              <w:rFonts w:cs="Arial"/>
              <w:sz w:val="22"/>
              <w:szCs w:val="22"/>
            </w:rPr>
          </w:rPrChange>
        </w:rPr>
        <w:t>i </w:t>
      </w:r>
      <w:r w:rsidR="00216B6D" w:rsidRPr="008E6125">
        <w:rPr>
          <w:rFonts w:cs="Arial"/>
          <w:color w:val="7B7B7B" w:themeColor="accent3" w:themeShade="BF"/>
          <w:sz w:val="22"/>
          <w:szCs w:val="22"/>
          <w:rPrChange w:id="24" w:author="Rulfová Iveta Ing." w:date="2025-07-21T13:10:00Z">
            <w:rPr>
              <w:rFonts w:cs="Arial"/>
              <w:sz w:val="22"/>
              <w:szCs w:val="22"/>
            </w:rPr>
          </w:rPrChange>
        </w:rPr>
        <w:t>v tomto nabídnutém zkráceném termínu.</w:t>
      </w:r>
    </w:p>
    <w:p w14:paraId="146CBE4D" w14:textId="77777777" w:rsidR="0078013F" w:rsidRPr="00593915" w:rsidRDefault="0078013F" w:rsidP="0015001A">
      <w:pPr>
        <w:spacing w:line="240" w:lineRule="auto"/>
        <w:jc w:val="both"/>
        <w:rPr>
          <w:rFonts w:cs="Arial"/>
          <w:sz w:val="14"/>
          <w:szCs w:val="22"/>
        </w:rPr>
      </w:pPr>
    </w:p>
    <w:p w14:paraId="2ACD5A61" w14:textId="77777777" w:rsidR="00F33390" w:rsidRPr="00565C4D" w:rsidRDefault="00F33390" w:rsidP="00072C2A">
      <w:pPr>
        <w:spacing w:before="120" w:line="240" w:lineRule="auto"/>
        <w:jc w:val="center"/>
        <w:outlineLvl w:val="0"/>
        <w:rPr>
          <w:rFonts w:cs="Arial"/>
          <w:b/>
          <w:sz w:val="22"/>
          <w:szCs w:val="22"/>
        </w:rPr>
      </w:pPr>
      <w:r w:rsidRPr="00565C4D">
        <w:rPr>
          <w:rFonts w:cs="Arial"/>
          <w:b/>
          <w:sz w:val="22"/>
          <w:szCs w:val="22"/>
        </w:rPr>
        <w:t>Čl. VI</w:t>
      </w:r>
      <w:r w:rsidR="00CF71DD" w:rsidRPr="00565C4D">
        <w:rPr>
          <w:rFonts w:cs="Arial"/>
          <w:b/>
          <w:sz w:val="22"/>
          <w:szCs w:val="22"/>
        </w:rPr>
        <w:t>I</w:t>
      </w:r>
    </w:p>
    <w:p w14:paraId="2310FCE1" w14:textId="77777777" w:rsidR="00F33390" w:rsidRPr="00565C4D" w:rsidRDefault="00DC3F1B" w:rsidP="0015001A">
      <w:pPr>
        <w:spacing w:line="240" w:lineRule="auto"/>
        <w:jc w:val="center"/>
        <w:rPr>
          <w:rFonts w:cs="Arial"/>
          <w:b/>
          <w:sz w:val="22"/>
          <w:szCs w:val="22"/>
        </w:rPr>
      </w:pPr>
      <w:r w:rsidRPr="00565C4D">
        <w:rPr>
          <w:rFonts w:cs="Arial"/>
          <w:b/>
          <w:sz w:val="22"/>
          <w:szCs w:val="22"/>
        </w:rPr>
        <w:t xml:space="preserve">ZÁRUKA A </w:t>
      </w:r>
      <w:r w:rsidR="00F33390" w:rsidRPr="00565C4D">
        <w:rPr>
          <w:rFonts w:cs="Arial"/>
          <w:b/>
          <w:sz w:val="22"/>
          <w:szCs w:val="22"/>
        </w:rPr>
        <w:t>ODPOVĚDNOST ZA VADY</w:t>
      </w:r>
    </w:p>
    <w:p w14:paraId="5DC1FBB5" w14:textId="77777777" w:rsidR="00F33390" w:rsidRPr="00565C4D" w:rsidRDefault="00F33390" w:rsidP="0015001A">
      <w:pPr>
        <w:spacing w:line="240" w:lineRule="auto"/>
        <w:jc w:val="center"/>
        <w:rPr>
          <w:rFonts w:cs="Arial"/>
          <w:sz w:val="22"/>
          <w:szCs w:val="22"/>
        </w:rPr>
      </w:pPr>
    </w:p>
    <w:p w14:paraId="1F92483C" w14:textId="2D9B2646" w:rsidR="00F60EA6" w:rsidRDefault="00F60EA6" w:rsidP="00F60EA6">
      <w:pPr>
        <w:pStyle w:val="Normln0"/>
        <w:numPr>
          <w:ilvl w:val="0"/>
          <w:numId w:val="8"/>
        </w:numPr>
        <w:tabs>
          <w:tab w:val="left" w:pos="284"/>
        </w:tabs>
        <w:spacing w:after="120" w:line="240" w:lineRule="auto"/>
        <w:ind w:left="0" w:firstLine="0"/>
        <w:jc w:val="both"/>
        <w:rPr>
          <w:rFonts w:cs="Arial"/>
          <w:color w:val="000000"/>
          <w:sz w:val="22"/>
          <w:szCs w:val="22"/>
        </w:rPr>
      </w:pPr>
      <w:r w:rsidRPr="00F60EA6">
        <w:rPr>
          <w:rFonts w:cs="Arial"/>
          <w:color w:val="000000"/>
          <w:sz w:val="22"/>
          <w:szCs w:val="22"/>
        </w:rPr>
        <w:t>Zhotovitel poskytuje na celé dílo 1. etapy záruku v délce trvání 60 měsíců, která počíná</w:t>
      </w:r>
      <w:r w:rsidR="007A4F83">
        <w:rPr>
          <w:rFonts w:cs="Arial"/>
          <w:color w:val="000000"/>
          <w:sz w:val="22"/>
          <w:szCs w:val="22"/>
        </w:rPr>
        <w:t xml:space="preserve"> běžet</w:t>
      </w:r>
      <w:r w:rsidRPr="00F60EA6">
        <w:rPr>
          <w:rFonts w:cs="Arial"/>
          <w:color w:val="000000"/>
          <w:sz w:val="22"/>
          <w:szCs w:val="22"/>
        </w:rPr>
        <w:t xml:space="preserve">  dnem předání a převzetí dokončeného díla, které je zbaveno všech vad a nedodělků. Po celou tuto dobu si vysázený rostlinný materiál musí zachovat smluvené vlastnosti. V</w:t>
      </w:r>
      <w:r w:rsidR="00593915">
        <w:rPr>
          <w:rFonts w:cs="Arial"/>
          <w:color w:val="000000"/>
          <w:sz w:val="22"/>
          <w:szCs w:val="22"/>
        </w:rPr>
        <w:t> </w:t>
      </w:r>
      <w:r w:rsidRPr="00F60EA6">
        <w:rPr>
          <w:rFonts w:cs="Arial"/>
          <w:color w:val="000000"/>
          <w:sz w:val="22"/>
          <w:szCs w:val="22"/>
        </w:rPr>
        <w:t>případě, že dojde k uschnutí dřevin v období 5 let od výsadby, se zhotovitel zavazuje na svůj náklad provést odstranění odumřelé dřeviny nejpozději do 30ti dnů od tohoto zjištění. Následně bude provedena výměna vč. veškerých prací s tím spojených v nejbližším vhodném ročním období. Následně se zhotovitel zavazuje ve vztahu k takto vysazeným dřevinám provádět následnou péči po dobu 5 let na vlastní náklady.</w:t>
      </w:r>
    </w:p>
    <w:p w14:paraId="75E242E4" w14:textId="49E9FA9E" w:rsidR="00C92BC5" w:rsidRDefault="00C92BC5" w:rsidP="004F45E4">
      <w:pPr>
        <w:pStyle w:val="Normln0"/>
        <w:numPr>
          <w:ilvl w:val="0"/>
          <w:numId w:val="8"/>
        </w:numPr>
        <w:tabs>
          <w:tab w:val="left" w:pos="284"/>
        </w:tabs>
        <w:spacing w:after="120" w:line="240" w:lineRule="auto"/>
        <w:ind w:left="0" w:firstLine="0"/>
        <w:jc w:val="both"/>
        <w:rPr>
          <w:rFonts w:cs="Arial"/>
          <w:color w:val="000000"/>
          <w:sz w:val="22"/>
          <w:szCs w:val="22"/>
        </w:rPr>
      </w:pPr>
      <w:r>
        <w:rPr>
          <w:rFonts w:cs="Arial"/>
          <w:color w:val="000000"/>
          <w:sz w:val="22"/>
          <w:szCs w:val="22"/>
        </w:rPr>
        <w:t>Po tuto dobu zhotovitel odpovídá za vady, které objednatel zjistil a které včas reklamoval. Záruční doba začíná běžet dnem následujícím po dni závěrečného předání a převzetí díla objednateli bez vad a nedodělků.</w:t>
      </w:r>
    </w:p>
    <w:p w14:paraId="042D1380" w14:textId="77777777" w:rsidR="00C92BC5" w:rsidRDefault="00C92BC5" w:rsidP="004F45E4">
      <w:pPr>
        <w:pStyle w:val="Normln0"/>
        <w:numPr>
          <w:ilvl w:val="0"/>
          <w:numId w:val="8"/>
        </w:numPr>
        <w:tabs>
          <w:tab w:val="left" w:pos="284"/>
        </w:tabs>
        <w:spacing w:after="120" w:line="240" w:lineRule="auto"/>
        <w:ind w:left="0" w:firstLine="0"/>
        <w:jc w:val="both"/>
        <w:rPr>
          <w:rFonts w:cs="Arial"/>
          <w:color w:val="000000"/>
          <w:sz w:val="22"/>
          <w:szCs w:val="22"/>
        </w:rPr>
      </w:pPr>
      <w:r>
        <w:rPr>
          <w:rFonts w:cs="Arial"/>
          <w:color w:val="000000"/>
          <w:sz w:val="22"/>
          <w:szCs w:val="22"/>
        </w:rPr>
        <w:t xml:space="preserve">Záruka se vztahuje na vady, které se projeví u díla během záruční doby s výjimkou vad, </w:t>
      </w:r>
      <w:r w:rsidR="00CD1BA2">
        <w:rPr>
          <w:rFonts w:cs="Arial"/>
          <w:color w:val="000000"/>
          <w:sz w:val="22"/>
          <w:szCs w:val="22"/>
        </w:rPr>
        <w:t>u </w:t>
      </w:r>
      <w:r>
        <w:rPr>
          <w:rFonts w:cs="Arial"/>
          <w:color w:val="000000"/>
          <w:sz w:val="22"/>
          <w:szCs w:val="22"/>
        </w:rPr>
        <w:t>nichž zhotovitel prokáže, že jejich vznik nezavinil (např. v případě zaviněného poškození, vandalismu, poškození zvěří a zvířaty, vyšší mocí, aj.)</w:t>
      </w:r>
      <w:r w:rsidR="00CD1BA2">
        <w:rPr>
          <w:rFonts w:cs="Arial"/>
          <w:color w:val="000000"/>
          <w:sz w:val="22"/>
          <w:szCs w:val="22"/>
        </w:rPr>
        <w:t>.</w:t>
      </w:r>
    </w:p>
    <w:p w14:paraId="5051D3EA" w14:textId="77777777" w:rsidR="002975C5" w:rsidRDefault="002975C5" w:rsidP="004F45E4">
      <w:pPr>
        <w:pStyle w:val="Normln0"/>
        <w:numPr>
          <w:ilvl w:val="0"/>
          <w:numId w:val="8"/>
        </w:numPr>
        <w:tabs>
          <w:tab w:val="left" w:pos="284"/>
        </w:tabs>
        <w:spacing w:after="120" w:line="240" w:lineRule="auto"/>
        <w:ind w:left="0" w:firstLine="0"/>
        <w:jc w:val="both"/>
        <w:rPr>
          <w:rFonts w:cs="Arial"/>
          <w:color w:val="000000"/>
          <w:sz w:val="22"/>
          <w:szCs w:val="22"/>
        </w:rPr>
      </w:pPr>
      <w:r>
        <w:rPr>
          <w:rFonts w:cs="Arial"/>
          <w:color w:val="000000"/>
          <w:sz w:val="22"/>
          <w:szCs w:val="22"/>
        </w:rPr>
        <w:t>Objednatel je povinen písemně reklamovat vady u zhotovitele bez zbytečného odkladu po jejich zjištění. V reklamaci musí být vady popsány, uvedeno jak se projevují a stanoven požadovaný termín jejich odstranění. Dále v reklamaci může objednatel uvést požadavky, jakým způsobem požaduje vadu odstranit nebo zda požaduje finanční úhradu.</w:t>
      </w:r>
    </w:p>
    <w:p w14:paraId="6E3B9D9C" w14:textId="77777777" w:rsidR="002975C5" w:rsidRPr="001E4657" w:rsidRDefault="002975C5" w:rsidP="004F45E4">
      <w:pPr>
        <w:pStyle w:val="Normln0"/>
        <w:numPr>
          <w:ilvl w:val="0"/>
          <w:numId w:val="8"/>
        </w:numPr>
        <w:tabs>
          <w:tab w:val="left" w:pos="284"/>
        </w:tabs>
        <w:spacing w:after="120" w:line="240" w:lineRule="auto"/>
        <w:ind w:left="0" w:firstLine="0"/>
        <w:jc w:val="both"/>
        <w:rPr>
          <w:rFonts w:cs="Arial"/>
          <w:color w:val="000000"/>
          <w:spacing w:val="-2"/>
          <w:sz w:val="22"/>
          <w:szCs w:val="22"/>
        </w:rPr>
      </w:pPr>
      <w:r w:rsidRPr="001E4657">
        <w:rPr>
          <w:rFonts w:cs="Arial"/>
          <w:color w:val="000000"/>
          <w:spacing w:val="-2"/>
          <w:sz w:val="22"/>
          <w:szCs w:val="22"/>
        </w:rPr>
        <w:t>Reklamaci lze uplatnit nejpozději do posledního dne záruční lhůty, přičemž i reklamace odeslaná objednatelem v poslední den záruční lhůty se považuje za včas uplatněnou.</w:t>
      </w:r>
    </w:p>
    <w:p w14:paraId="001A4F34" w14:textId="77777777" w:rsidR="002975C5" w:rsidRDefault="002975C5" w:rsidP="004F45E4">
      <w:pPr>
        <w:pStyle w:val="Normln0"/>
        <w:numPr>
          <w:ilvl w:val="0"/>
          <w:numId w:val="8"/>
        </w:numPr>
        <w:tabs>
          <w:tab w:val="left" w:pos="284"/>
        </w:tabs>
        <w:spacing w:after="120" w:line="240" w:lineRule="auto"/>
        <w:ind w:left="0" w:firstLine="0"/>
        <w:jc w:val="both"/>
        <w:rPr>
          <w:rFonts w:cs="Arial"/>
          <w:color w:val="000000"/>
          <w:sz w:val="22"/>
          <w:szCs w:val="22"/>
        </w:rPr>
      </w:pPr>
      <w:r>
        <w:rPr>
          <w:rFonts w:cs="Arial"/>
          <w:color w:val="000000"/>
          <w:sz w:val="22"/>
          <w:szCs w:val="22"/>
        </w:rPr>
        <w:t>Zhotovitel je povinen odstranit reklamovanou vadu do objednatelem určeného termínu a</w:t>
      </w:r>
      <w:r w:rsidR="00634588">
        <w:rPr>
          <w:rFonts w:cs="Arial"/>
          <w:color w:val="000000"/>
          <w:sz w:val="22"/>
          <w:szCs w:val="22"/>
        </w:rPr>
        <w:t> </w:t>
      </w:r>
      <w:r>
        <w:rPr>
          <w:rFonts w:cs="Arial"/>
          <w:color w:val="000000"/>
          <w:sz w:val="22"/>
          <w:szCs w:val="22"/>
        </w:rPr>
        <w:t>to i v případě, že reklamaci neuznává. Pokud tak neučiní je povinen uhradit objednateli smluvní pokutu ve výši</w:t>
      </w:r>
      <w:r>
        <w:rPr>
          <w:rFonts w:cs="Arial"/>
          <w:b/>
          <w:color w:val="000000"/>
          <w:sz w:val="22"/>
          <w:szCs w:val="22"/>
        </w:rPr>
        <w:t xml:space="preserve"> </w:t>
      </w:r>
      <w:r w:rsidRPr="00387742">
        <w:rPr>
          <w:rFonts w:cs="Arial"/>
          <w:b/>
          <w:sz w:val="22"/>
          <w:szCs w:val="22"/>
        </w:rPr>
        <w:t>1</w:t>
      </w:r>
      <w:r w:rsidR="00B95DF0" w:rsidRPr="00387742">
        <w:rPr>
          <w:rFonts w:cs="Arial"/>
          <w:b/>
          <w:sz w:val="22"/>
          <w:szCs w:val="22"/>
        </w:rPr>
        <w:t>.</w:t>
      </w:r>
      <w:r w:rsidRPr="00387742">
        <w:rPr>
          <w:rFonts w:cs="Arial"/>
          <w:b/>
          <w:sz w:val="22"/>
          <w:szCs w:val="22"/>
        </w:rPr>
        <w:t>000 Kč</w:t>
      </w:r>
      <w:r>
        <w:rPr>
          <w:rFonts w:cs="Arial"/>
          <w:color w:val="000000"/>
          <w:sz w:val="22"/>
          <w:szCs w:val="22"/>
        </w:rPr>
        <w:t xml:space="preserve"> za každý den prodlení až do dne jejího odstranění. Náklady na odstranění reklamované vady nese zhotovitel i ve sporných případech a to až do rozhodnutí soudu. V případě klimatických podmínek, které nedovolují vadu odstranit, dojedná zhotovitel s objednatelem změnu termínu odstranění reklamované vady. Pro tento případ však platí, že vada bude odstraněna v nejbližším termínu při klimatických podmínkách povolujících opravu provést.</w:t>
      </w:r>
    </w:p>
    <w:p w14:paraId="0C5D362A" w14:textId="77777777" w:rsidR="002975C5" w:rsidRDefault="002975C5" w:rsidP="004F45E4">
      <w:pPr>
        <w:pStyle w:val="Normln0"/>
        <w:numPr>
          <w:ilvl w:val="0"/>
          <w:numId w:val="8"/>
        </w:numPr>
        <w:tabs>
          <w:tab w:val="left" w:pos="284"/>
        </w:tabs>
        <w:spacing w:after="120" w:line="240" w:lineRule="auto"/>
        <w:ind w:left="0" w:firstLine="0"/>
        <w:jc w:val="both"/>
        <w:rPr>
          <w:rFonts w:cs="Arial"/>
          <w:color w:val="000000"/>
          <w:sz w:val="22"/>
          <w:szCs w:val="22"/>
        </w:rPr>
      </w:pPr>
      <w:r>
        <w:rPr>
          <w:rFonts w:cs="Arial"/>
          <w:color w:val="000000"/>
          <w:sz w:val="22"/>
          <w:szCs w:val="22"/>
        </w:rPr>
        <w:t xml:space="preserve">Po odstranění reklamované vady vyzve písemně zhotovitel objednatele k převzetí odstraněné reklamované vady, o čemž vyhotoví zápis, ze kterého bude zřejmé, zda je reklamovaná vada odstraněna a termín jejího odstranění, což objednatel potvrdí svým </w:t>
      </w:r>
      <w:r>
        <w:rPr>
          <w:rFonts w:cs="Arial"/>
          <w:color w:val="000000"/>
          <w:sz w:val="22"/>
          <w:szCs w:val="22"/>
        </w:rPr>
        <w:lastRenderedPageBreak/>
        <w:t xml:space="preserve">podpisem.           </w:t>
      </w:r>
    </w:p>
    <w:p w14:paraId="6EF3AC8B" w14:textId="77777777" w:rsidR="002975C5" w:rsidRDefault="002975C5" w:rsidP="004F45E4">
      <w:pPr>
        <w:pStyle w:val="Normln0"/>
        <w:numPr>
          <w:ilvl w:val="0"/>
          <w:numId w:val="8"/>
        </w:numPr>
        <w:tabs>
          <w:tab w:val="left" w:pos="284"/>
        </w:tabs>
        <w:spacing w:after="120" w:line="240" w:lineRule="auto"/>
        <w:ind w:left="0" w:firstLine="0"/>
        <w:jc w:val="both"/>
        <w:rPr>
          <w:rFonts w:cs="Arial"/>
          <w:color w:val="000000"/>
          <w:sz w:val="22"/>
          <w:szCs w:val="22"/>
        </w:rPr>
      </w:pPr>
      <w:r>
        <w:rPr>
          <w:rFonts w:cs="Arial"/>
          <w:color w:val="000000"/>
          <w:sz w:val="22"/>
          <w:szCs w:val="22"/>
        </w:rPr>
        <w:t>Neodstraní-li zhotovitel reklamovanou vadu v objednatelem určeném termínu a nedojde-li mezi smluvními stranami k dohodě o novém termínu jejich odstranění, souhlasí zhotovitel s tím, že objednatel pověří odstraněním vady třetí osobu. Veškeré výdaje, které v souvislosti s tímto objednateli vzniknou, uhradí zhotovitel.</w:t>
      </w:r>
    </w:p>
    <w:p w14:paraId="152F3D10" w14:textId="21E027A5" w:rsidR="002975C5" w:rsidRDefault="002975C5" w:rsidP="004F45E4">
      <w:pPr>
        <w:pStyle w:val="Normln0"/>
        <w:numPr>
          <w:ilvl w:val="0"/>
          <w:numId w:val="8"/>
        </w:numPr>
        <w:tabs>
          <w:tab w:val="left" w:pos="284"/>
        </w:tabs>
        <w:spacing w:after="120" w:line="240" w:lineRule="auto"/>
        <w:ind w:left="0" w:firstLine="0"/>
        <w:jc w:val="both"/>
        <w:rPr>
          <w:rFonts w:cs="Arial"/>
          <w:color w:val="000000"/>
          <w:sz w:val="22"/>
          <w:szCs w:val="22"/>
        </w:rPr>
      </w:pPr>
      <w:r>
        <w:rPr>
          <w:rFonts w:cs="Arial"/>
          <w:color w:val="000000"/>
          <w:sz w:val="22"/>
          <w:szCs w:val="22"/>
        </w:rPr>
        <w:t xml:space="preserve">Neodstraní-li zhotovitel reklamovanou vadu v objednatelem určeném termínu </w:t>
      </w:r>
      <w:r w:rsidR="00B95DF0">
        <w:rPr>
          <w:rFonts w:cs="Arial"/>
          <w:color w:val="000000"/>
          <w:sz w:val="22"/>
          <w:szCs w:val="22"/>
        </w:rPr>
        <w:t>a</w:t>
      </w:r>
      <w:r>
        <w:rPr>
          <w:rFonts w:cs="Arial"/>
          <w:color w:val="000000"/>
          <w:sz w:val="22"/>
          <w:szCs w:val="22"/>
        </w:rPr>
        <w:t> v důsledku neodstranění vady vznikne škoda na majetku, je zhotovitel povinen tuto škodu uhradit.</w:t>
      </w:r>
    </w:p>
    <w:p w14:paraId="50463AA5" w14:textId="77777777" w:rsidR="002975C5" w:rsidRDefault="002975C5" w:rsidP="007A4F83">
      <w:pPr>
        <w:pStyle w:val="Normln0"/>
        <w:numPr>
          <w:ilvl w:val="0"/>
          <w:numId w:val="8"/>
        </w:numPr>
        <w:tabs>
          <w:tab w:val="left" w:pos="426"/>
        </w:tabs>
        <w:spacing w:after="120" w:line="240" w:lineRule="auto"/>
        <w:ind w:left="0" w:firstLine="0"/>
        <w:jc w:val="both"/>
        <w:rPr>
          <w:rFonts w:cs="Arial"/>
          <w:color w:val="000000"/>
          <w:sz w:val="22"/>
          <w:szCs w:val="22"/>
        </w:rPr>
      </w:pPr>
      <w:r>
        <w:rPr>
          <w:rFonts w:cs="Arial"/>
          <w:color w:val="000000"/>
          <w:sz w:val="22"/>
          <w:szCs w:val="22"/>
        </w:rPr>
        <w:t>Smluvní strany se dohodly, že na část díla, která byla předmětem reklamace, poskytne zhotovitel objednateli záruku v délce trvání dle bodu 1 tohoto článku.</w:t>
      </w:r>
    </w:p>
    <w:p w14:paraId="33170A21" w14:textId="77777777" w:rsidR="003754F9" w:rsidRPr="00565C4D" w:rsidRDefault="003754F9" w:rsidP="00CC609F">
      <w:pPr>
        <w:spacing w:line="240" w:lineRule="auto"/>
        <w:jc w:val="both"/>
        <w:rPr>
          <w:rFonts w:cs="Arial"/>
          <w:sz w:val="22"/>
          <w:szCs w:val="22"/>
        </w:rPr>
      </w:pPr>
    </w:p>
    <w:p w14:paraId="15EC625E" w14:textId="77777777" w:rsidR="00F33390" w:rsidRPr="00565C4D" w:rsidRDefault="00F33390" w:rsidP="00072C2A">
      <w:pPr>
        <w:spacing w:before="120" w:line="240" w:lineRule="auto"/>
        <w:jc w:val="center"/>
        <w:outlineLvl w:val="0"/>
        <w:rPr>
          <w:rFonts w:cs="Arial"/>
          <w:b/>
          <w:sz w:val="22"/>
          <w:szCs w:val="22"/>
        </w:rPr>
      </w:pPr>
      <w:r w:rsidRPr="00565C4D">
        <w:rPr>
          <w:rFonts w:cs="Arial"/>
          <w:b/>
          <w:sz w:val="22"/>
          <w:szCs w:val="22"/>
        </w:rPr>
        <w:t>Čl. VII</w:t>
      </w:r>
      <w:r w:rsidR="00CF71DD" w:rsidRPr="00565C4D">
        <w:rPr>
          <w:rFonts w:cs="Arial"/>
          <w:b/>
          <w:sz w:val="22"/>
          <w:szCs w:val="22"/>
        </w:rPr>
        <w:t>I</w:t>
      </w:r>
    </w:p>
    <w:p w14:paraId="2886637A" w14:textId="77777777" w:rsidR="00F33390" w:rsidRPr="00565C4D" w:rsidRDefault="00F33390" w:rsidP="0015001A">
      <w:pPr>
        <w:spacing w:line="240" w:lineRule="auto"/>
        <w:jc w:val="center"/>
        <w:rPr>
          <w:rFonts w:cs="Arial"/>
          <w:b/>
          <w:sz w:val="22"/>
          <w:szCs w:val="22"/>
        </w:rPr>
      </w:pPr>
      <w:r w:rsidRPr="00565C4D">
        <w:rPr>
          <w:rFonts w:cs="Arial"/>
          <w:b/>
          <w:sz w:val="22"/>
          <w:szCs w:val="22"/>
        </w:rPr>
        <w:t>ODPOVĚDNOST ZA JEDNÁNÍ</w:t>
      </w:r>
    </w:p>
    <w:p w14:paraId="46A3030E" w14:textId="77777777" w:rsidR="00F33390" w:rsidRPr="00565C4D" w:rsidRDefault="00F33390" w:rsidP="0015001A">
      <w:pPr>
        <w:spacing w:line="240" w:lineRule="auto"/>
        <w:jc w:val="center"/>
        <w:rPr>
          <w:rFonts w:cs="Arial"/>
          <w:sz w:val="22"/>
          <w:szCs w:val="22"/>
        </w:rPr>
      </w:pPr>
    </w:p>
    <w:p w14:paraId="76B911B7" w14:textId="77777777" w:rsidR="00F33390" w:rsidRPr="00565C4D" w:rsidRDefault="00F33390" w:rsidP="0015001A">
      <w:pPr>
        <w:spacing w:line="240" w:lineRule="auto"/>
        <w:jc w:val="both"/>
        <w:rPr>
          <w:rFonts w:cs="Arial"/>
          <w:sz w:val="22"/>
          <w:szCs w:val="22"/>
        </w:rPr>
      </w:pPr>
      <w:r w:rsidRPr="00565C4D">
        <w:rPr>
          <w:rFonts w:cs="Arial"/>
          <w:sz w:val="22"/>
          <w:szCs w:val="22"/>
        </w:rPr>
        <w:t>K jednání jsou pověřeni:</w:t>
      </w:r>
    </w:p>
    <w:p w14:paraId="34E98D52" w14:textId="77777777" w:rsidR="00F33390" w:rsidRPr="00565C4D" w:rsidRDefault="00F33390" w:rsidP="00072C2A">
      <w:pPr>
        <w:spacing w:line="240" w:lineRule="auto"/>
        <w:jc w:val="both"/>
        <w:outlineLvl w:val="0"/>
        <w:rPr>
          <w:rFonts w:cs="Arial"/>
          <w:b/>
          <w:sz w:val="22"/>
          <w:szCs w:val="22"/>
          <w:u w:val="single"/>
        </w:rPr>
      </w:pPr>
      <w:r w:rsidRPr="00565C4D">
        <w:rPr>
          <w:rFonts w:cs="Arial"/>
          <w:b/>
          <w:sz w:val="22"/>
          <w:szCs w:val="22"/>
          <w:u w:val="single"/>
        </w:rPr>
        <w:t>a) za objednatele:</w:t>
      </w:r>
    </w:p>
    <w:p w14:paraId="7EDF55BB" w14:textId="77777777" w:rsidR="00F33390" w:rsidRPr="00565C4D" w:rsidRDefault="00F33390" w:rsidP="0015001A">
      <w:pPr>
        <w:spacing w:line="240" w:lineRule="auto"/>
        <w:jc w:val="both"/>
        <w:rPr>
          <w:rFonts w:cs="Arial"/>
          <w:sz w:val="22"/>
          <w:szCs w:val="22"/>
        </w:rPr>
      </w:pPr>
      <w:r w:rsidRPr="00565C4D">
        <w:rPr>
          <w:rFonts w:cs="Arial"/>
          <w:sz w:val="22"/>
          <w:szCs w:val="22"/>
        </w:rPr>
        <w:t xml:space="preserve">- ve věcech smluvních:   </w:t>
      </w:r>
      <w:r w:rsidR="00514A96" w:rsidRPr="00565C4D">
        <w:rPr>
          <w:rFonts w:cs="Arial"/>
          <w:sz w:val="22"/>
          <w:szCs w:val="22"/>
        </w:rPr>
        <w:t xml:space="preserve"> </w:t>
      </w:r>
      <w:r w:rsidR="00C50D80" w:rsidRPr="00565C4D">
        <w:rPr>
          <w:rFonts w:cs="Arial"/>
          <w:sz w:val="22"/>
          <w:szCs w:val="22"/>
        </w:rPr>
        <w:tab/>
      </w:r>
      <w:r w:rsidR="007B7C5D" w:rsidRPr="002306BF">
        <w:rPr>
          <w:rFonts w:cs="Arial"/>
          <w:sz w:val="22"/>
          <w:szCs w:val="22"/>
        </w:rPr>
        <w:t>Mgr.</w:t>
      </w:r>
      <w:r w:rsidR="002306BF" w:rsidRPr="002306BF">
        <w:rPr>
          <w:rFonts w:cs="Arial"/>
          <w:sz w:val="22"/>
          <w:szCs w:val="22"/>
        </w:rPr>
        <w:t xml:space="preserve"> et Bc. Milan Rychtařík</w:t>
      </w:r>
      <w:r w:rsidR="00C354B0" w:rsidRPr="002306BF">
        <w:rPr>
          <w:rFonts w:cs="Arial"/>
          <w:sz w:val="22"/>
          <w:szCs w:val="22"/>
        </w:rPr>
        <w:t xml:space="preserve"> </w:t>
      </w:r>
      <w:r w:rsidRPr="002306BF">
        <w:rPr>
          <w:rFonts w:cs="Arial"/>
          <w:sz w:val="22"/>
          <w:szCs w:val="22"/>
        </w:rPr>
        <w:t>- starosta</w:t>
      </w:r>
      <w:r w:rsidRPr="00565C4D">
        <w:rPr>
          <w:rFonts w:cs="Arial"/>
          <w:sz w:val="22"/>
          <w:szCs w:val="22"/>
        </w:rPr>
        <w:t xml:space="preserve"> města Loun</w:t>
      </w:r>
    </w:p>
    <w:p w14:paraId="58E8EA0F" w14:textId="6AC682FA" w:rsidR="00F33390" w:rsidRPr="00565C4D" w:rsidRDefault="001E2442" w:rsidP="0015001A">
      <w:pPr>
        <w:spacing w:line="240" w:lineRule="auto"/>
        <w:jc w:val="both"/>
        <w:rPr>
          <w:rFonts w:cs="Arial"/>
          <w:sz w:val="22"/>
          <w:szCs w:val="22"/>
        </w:rPr>
      </w:pPr>
      <w:r w:rsidRPr="00565C4D">
        <w:rPr>
          <w:rFonts w:cs="Arial"/>
          <w:sz w:val="22"/>
          <w:szCs w:val="22"/>
        </w:rPr>
        <w:t>- ve věcech technických:</w:t>
      </w:r>
      <w:r w:rsidR="00C354B0" w:rsidRPr="00565C4D">
        <w:rPr>
          <w:rFonts w:cs="Arial"/>
          <w:sz w:val="22"/>
          <w:szCs w:val="22"/>
        </w:rPr>
        <w:t xml:space="preserve"> </w:t>
      </w:r>
      <w:r w:rsidR="00C50D80" w:rsidRPr="00565C4D">
        <w:rPr>
          <w:rFonts w:cs="Arial"/>
          <w:sz w:val="22"/>
          <w:szCs w:val="22"/>
        </w:rPr>
        <w:tab/>
      </w:r>
      <w:r w:rsidR="00D43619" w:rsidRPr="00565C4D">
        <w:rPr>
          <w:rFonts w:cs="Arial"/>
          <w:sz w:val="22"/>
          <w:szCs w:val="22"/>
        </w:rPr>
        <w:t xml:space="preserve">Irena </w:t>
      </w:r>
      <w:r w:rsidR="007B7C5D" w:rsidRPr="00565C4D">
        <w:rPr>
          <w:rFonts w:cs="Arial"/>
          <w:sz w:val="22"/>
          <w:szCs w:val="22"/>
        </w:rPr>
        <w:t>Riegerová, DiS.</w:t>
      </w:r>
      <w:r w:rsidR="00F33390" w:rsidRPr="00565C4D">
        <w:rPr>
          <w:rFonts w:cs="Arial"/>
          <w:sz w:val="22"/>
          <w:szCs w:val="22"/>
        </w:rPr>
        <w:t xml:space="preserve"> - </w:t>
      </w:r>
      <w:r w:rsidR="00990BB3">
        <w:rPr>
          <w:rFonts w:cs="Arial"/>
          <w:sz w:val="22"/>
          <w:szCs w:val="22"/>
        </w:rPr>
        <w:t>OKP</w:t>
      </w:r>
      <w:r w:rsidR="00F33390" w:rsidRPr="00565C4D">
        <w:rPr>
          <w:rFonts w:cs="Arial"/>
          <w:sz w:val="22"/>
          <w:szCs w:val="22"/>
        </w:rPr>
        <w:t xml:space="preserve"> MÚ Louny</w:t>
      </w:r>
    </w:p>
    <w:p w14:paraId="7A68167D" w14:textId="446D742E" w:rsidR="00F33390" w:rsidRPr="00565C4D" w:rsidRDefault="00553C6E" w:rsidP="0015001A">
      <w:pPr>
        <w:spacing w:line="240" w:lineRule="auto"/>
        <w:jc w:val="both"/>
        <w:rPr>
          <w:rFonts w:cs="Arial"/>
          <w:sz w:val="22"/>
          <w:szCs w:val="22"/>
        </w:rPr>
      </w:pPr>
      <w:r w:rsidRPr="00565C4D">
        <w:rPr>
          <w:rFonts w:cs="Arial"/>
          <w:sz w:val="22"/>
          <w:szCs w:val="22"/>
        </w:rPr>
        <w:tab/>
      </w:r>
      <w:r w:rsidRPr="00565C4D">
        <w:rPr>
          <w:rFonts w:cs="Arial"/>
          <w:sz w:val="22"/>
          <w:szCs w:val="22"/>
        </w:rPr>
        <w:tab/>
      </w:r>
      <w:r w:rsidRPr="00565C4D">
        <w:rPr>
          <w:rFonts w:cs="Arial"/>
          <w:sz w:val="22"/>
          <w:szCs w:val="22"/>
        </w:rPr>
        <w:tab/>
        <w:t xml:space="preserve"> </w:t>
      </w:r>
      <w:r w:rsidR="00514A96" w:rsidRPr="00565C4D">
        <w:rPr>
          <w:rFonts w:cs="Arial"/>
          <w:sz w:val="22"/>
          <w:szCs w:val="22"/>
        </w:rPr>
        <w:t xml:space="preserve">    </w:t>
      </w:r>
      <w:r w:rsidRPr="00565C4D">
        <w:rPr>
          <w:rFonts w:cs="Arial"/>
          <w:sz w:val="22"/>
          <w:szCs w:val="22"/>
        </w:rPr>
        <w:t xml:space="preserve"> </w:t>
      </w:r>
      <w:r w:rsidR="00687D60" w:rsidRPr="00565C4D">
        <w:rPr>
          <w:rFonts w:cs="Arial"/>
          <w:sz w:val="22"/>
          <w:szCs w:val="22"/>
        </w:rPr>
        <w:t xml:space="preserve"> </w:t>
      </w:r>
      <w:r w:rsidR="00687D60" w:rsidRPr="00565C4D">
        <w:rPr>
          <w:rFonts w:cs="Arial"/>
          <w:sz w:val="22"/>
          <w:szCs w:val="22"/>
        </w:rPr>
        <w:tab/>
      </w:r>
      <w:r w:rsidR="00C723BA">
        <w:rPr>
          <w:rFonts w:cs="Arial"/>
          <w:sz w:val="22"/>
          <w:szCs w:val="22"/>
        </w:rPr>
        <w:t>Ing. Kateřina Lavičková</w:t>
      </w:r>
      <w:r w:rsidR="00687D60" w:rsidRPr="00565C4D">
        <w:rPr>
          <w:rFonts w:cs="Arial"/>
          <w:sz w:val="22"/>
          <w:szCs w:val="22"/>
        </w:rPr>
        <w:t xml:space="preserve"> </w:t>
      </w:r>
      <w:r w:rsidR="00B35F9C" w:rsidRPr="00565C4D">
        <w:rPr>
          <w:rFonts w:cs="Arial"/>
          <w:sz w:val="22"/>
          <w:szCs w:val="22"/>
        </w:rPr>
        <w:t>-</w:t>
      </w:r>
      <w:r w:rsidR="00990BB3">
        <w:rPr>
          <w:rFonts w:cs="Arial"/>
          <w:sz w:val="22"/>
          <w:szCs w:val="22"/>
        </w:rPr>
        <w:t xml:space="preserve"> OKP</w:t>
      </w:r>
      <w:r w:rsidR="00687D60" w:rsidRPr="00565C4D">
        <w:rPr>
          <w:rFonts w:cs="Arial"/>
          <w:sz w:val="22"/>
          <w:szCs w:val="22"/>
        </w:rPr>
        <w:t xml:space="preserve"> MÚ Louny</w:t>
      </w:r>
    </w:p>
    <w:p w14:paraId="0633BFD6" w14:textId="77777777" w:rsidR="00F33390" w:rsidRPr="00565C4D" w:rsidRDefault="00F33390" w:rsidP="0015001A">
      <w:pPr>
        <w:spacing w:line="240" w:lineRule="auto"/>
        <w:jc w:val="both"/>
        <w:rPr>
          <w:rFonts w:cs="Arial"/>
          <w:sz w:val="22"/>
          <w:szCs w:val="22"/>
        </w:rPr>
      </w:pPr>
    </w:p>
    <w:p w14:paraId="0A532320" w14:textId="77777777" w:rsidR="00F33390" w:rsidRPr="00565C4D" w:rsidRDefault="00F33390" w:rsidP="00072C2A">
      <w:pPr>
        <w:spacing w:line="240" w:lineRule="auto"/>
        <w:jc w:val="both"/>
        <w:outlineLvl w:val="0"/>
        <w:rPr>
          <w:rFonts w:cs="Arial"/>
          <w:sz w:val="22"/>
          <w:szCs w:val="22"/>
        </w:rPr>
      </w:pPr>
      <w:r w:rsidRPr="00565C4D">
        <w:rPr>
          <w:rFonts w:cs="Arial"/>
          <w:b/>
          <w:sz w:val="22"/>
          <w:szCs w:val="22"/>
          <w:u w:val="single"/>
        </w:rPr>
        <w:t>b) za zhotovitele:</w:t>
      </w:r>
      <w:r w:rsidRPr="00565C4D">
        <w:rPr>
          <w:rFonts w:cs="Arial"/>
          <w:sz w:val="22"/>
          <w:szCs w:val="22"/>
        </w:rPr>
        <w:t xml:space="preserve">      </w:t>
      </w:r>
      <w:r w:rsidR="00514A96" w:rsidRPr="00565C4D">
        <w:rPr>
          <w:rFonts w:cs="Arial"/>
          <w:sz w:val="22"/>
          <w:szCs w:val="22"/>
        </w:rPr>
        <w:t xml:space="preserve"> </w:t>
      </w:r>
      <w:r w:rsidRPr="00565C4D">
        <w:rPr>
          <w:rFonts w:cs="Arial"/>
          <w:sz w:val="22"/>
          <w:szCs w:val="22"/>
        </w:rPr>
        <w:t xml:space="preserve">    </w:t>
      </w:r>
      <w:r w:rsidR="00523446" w:rsidRPr="00565C4D">
        <w:rPr>
          <w:rFonts w:cs="Arial"/>
          <w:sz w:val="22"/>
          <w:szCs w:val="22"/>
        </w:rPr>
        <w:tab/>
      </w:r>
      <w:r w:rsidR="00B97B6C" w:rsidRPr="00565C4D">
        <w:rPr>
          <w:rFonts w:cs="Arial"/>
          <w:sz w:val="22"/>
          <w:szCs w:val="22"/>
        </w:rPr>
        <w:t>…………………………………</w:t>
      </w:r>
    </w:p>
    <w:p w14:paraId="327746D0" w14:textId="77777777" w:rsidR="00932639" w:rsidRPr="00565C4D" w:rsidRDefault="00932639" w:rsidP="006F1AA4">
      <w:pPr>
        <w:spacing w:line="240" w:lineRule="auto"/>
        <w:jc w:val="both"/>
        <w:rPr>
          <w:rFonts w:cs="Arial"/>
          <w:b/>
          <w:sz w:val="22"/>
          <w:szCs w:val="22"/>
        </w:rPr>
      </w:pPr>
    </w:p>
    <w:p w14:paraId="6D639967" w14:textId="7A2FE641" w:rsidR="00534A5D" w:rsidRPr="00450A7C" w:rsidRDefault="00534A5D" w:rsidP="00383A23">
      <w:pPr>
        <w:pStyle w:val="Normln0"/>
        <w:spacing w:before="240" w:after="60"/>
        <w:ind w:left="709" w:hanging="709"/>
        <w:jc w:val="center"/>
        <w:rPr>
          <w:b/>
          <w:sz w:val="22"/>
          <w:szCs w:val="22"/>
        </w:rPr>
      </w:pPr>
      <w:r w:rsidRPr="00450A7C">
        <w:rPr>
          <w:b/>
          <w:sz w:val="22"/>
          <w:szCs w:val="22"/>
        </w:rPr>
        <w:t>Čl. IX</w:t>
      </w:r>
    </w:p>
    <w:p w14:paraId="2100F14A" w14:textId="1DC182FB" w:rsidR="00534A5D" w:rsidRPr="00450A7C" w:rsidRDefault="00450A7C" w:rsidP="00534A5D">
      <w:pPr>
        <w:pStyle w:val="Normln0"/>
        <w:spacing w:after="60"/>
        <w:ind w:left="709" w:hanging="708"/>
        <w:jc w:val="center"/>
        <w:rPr>
          <w:b/>
          <w:bCs/>
          <w:color w:val="000000"/>
          <w:sz w:val="22"/>
          <w:szCs w:val="22"/>
        </w:rPr>
      </w:pPr>
      <w:r>
        <w:rPr>
          <w:b/>
          <w:bCs/>
          <w:color w:val="000000"/>
          <w:sz w:val="22"/>
          <w:szCs w:val="22"/>
        </w:rPr>
        <w:t>STAVBYVEDOUCÍ</w:t>
      </w:r>
    </w:p>
    <w:p w14:paraId="3C357AE0" w14:textId="7F3C338C" w:rsidR="00534A5D" w:rsidRDefault="00450A7C" w:rsidP="00307072">
      <w:pPr>
        <w:pStyle w:val="Normln0"/>
        <w:widowControl/>
        <w:spacing w:after="60" w:line="240" w:lineRule="auto"/>
        <w:jc w:val="both"/>
        <w:rPr>
          <w:color w:val="000000"/>
          <w:sz w:val="22"/>
          <w:szCs w:val="22"/>
        </w:rPr>
      </w:pPr>
      <w:r w:rsidRPr="00450A7C">
        <w:rPr>
          <w:b/>
          <w:color w:val="000000"/>
          <w:sz w:val="22"/>
          <w:szCs w:val="22"/>
        </w:rPr>
        <w:t>1.</w:t>
      </w:r>
      <w:r>
        <w:rPr>
          <w:color w:val="000000"/>
          <w:sz w:val="22"/>
          <w:szCs w:val="22"/>
        </w:rPr>
        <w:t xml:space="preserve"> </w:t>
      </w:r>
      <w:r w:rsidR="00534A5D">
        <w:rPr>
          <w:color w:val="000000"/>
          <w:sz w:val="22"/>
          <w:szCs w:val="22"/>
        </w:rPr>
        <w:t>Zhotovitel prohlašuje, že odborné vedení provádění stavby v souladu s § 164 zákona č. 283/2021 Sb., stavební zákon, zajišťuje stavbyvedoucí ……………, č. autorizace: ………., mobil: ……………..</w:t>
      </w:r>
    </w:p>
    <w:p w14:paraId="6AB7B8CA" w14:textId="3FF2F0EB" w:rsidR="00534A5D" w:rsidRDefault="00534A5D" w:rsidP="00032A2D">
      <w:pPr>
        <w:pStyle w:val="Normln0"/>
        <w:spacing w:after="120" w:line="240" w:lineRule="auto"/>
        <w:jc w:val="both"/>
        <w:rPr>
          <w:color w:val="000000"/>
          <w:spacing w:val="-2"/>
          <w:sz w:val="22"/>
          <w:szCs w:val="22"/>
        </w:rPr>
      </w:pPr>
      <w:r>
        <w:rPr>
          <w:color w:val="000000"/>
          <w:spacing w:val="-2"/>
          <w:sz w:val="22"/>
          <w:szCs w:val="22"/>
        </w:rPr>
        <w:t>Zhotovitel se zavazuje provést dílo s využitím zde uvedeného stavbyvedoucího, který je držitelem autorizace ve smyslu § 5 odst. 3 zákona č. 360/1992 Sb., o výkonu povolání autorizovaných inženýrů a techniků činných ve výstavbě, ve znění pozdějších předpisů, pro obor stavby</w:t>
      </w:r>
      <w:r w:rsidR="00450A7C">
        <w:rPr>
          <w:color w:val="000000"/>
          <w:spacing w:val="-2"/>
          <w:sz w:val="22"/>
          <w:szCs w:val="22"/>
        </w:rPr>
        <w:t xml:space="preserve"> </w:t>
      </w:r>
      <w:r w:rsidR="0029483E" w:rsidRPr="0029483E">
        <w:rPr>
          <w:color w:val="000000"/>
          <w:spacing w:val="-2"/>
          <w:sz w:val="22"/>
          <w:szCs w:val="22"/>
        </w:rPr>
        <w:t>dopravní stavby nebo městského inženýrství nebo pozemní stavby</w:t>
      </w:r>
      <w:r w:rsidRPr="0029483E">
        <w:rPr>
          <w:color w:val="000000"/>
          <w:spacing w:val="-2"/>
          <w:sz w:val="22"/>
          <w:szCs w:val="22"/>
        </w:rPr>
        <w:t xml:space="preserve"> </w:t>
      </w:r>
      <w:r>
        <w:rPr>
          <w:color w:val="000000"/>
          <w:spacing w:val="-2"/>
          <w:sz w:val="22"/>
          <w:szCs w:val="22"/>
        </w:rPr>
        <w:t>a má praxi na shodné pozici, tj. pozici stavbyvedoucího min. 3 roky. Zhotovitel je oprávněn změnit stavbyvedoucího pouze ze závažných důvodů a s předchozím písemným souhlasem objednatele.</w:t>
      </w:r>
    </w:p>
    <w:p w14:paraId="25392049" w14:textId="02CB395B" w:rsidR="00534A5D" w:rsidRDefault="00450A7C" w:rsidP="00032A2D">
      <w:pPr>
        <w:pStyle w:val="Normln0"/>
        <w:widowControl/>
        <w:spacing w:after="60" w:line="240" w:lineRule="auto"/>
        <w:jc w:val="both"/>
        <w:rPr>
          <w:color w:val="000000"/>
          <w:sz w:val="22"/>
          <w:szCs w:val="22"/>
        </w:rPr>
      </w:pPr>
      <w:r w:rsidRPr="00450A7C">
        <w:rPr>
          <w:b/>
          <w:sz w:val="22"/>
          <w:szCs w:val="22"/>
        </w:rPr>
        <w:t>2.</w:t>
      </w:r>
      <w:r>
        <w:rPr>
          <w:sz w:val="22"/>
          <w:szCs w:val="22"/>
        </w:rPr>
        <w:t xml:space="preserve"> </w:t>
      </w:r>
      <w:r w:rsidR="00534A5D">
        <w:rPr>
          <w:sz w:val="22"/>
          <w:szCs w:val="22"/>
        </w:rPr>
        <w:t xml:space="preserve">Stavbyvedoucí je povinen řídit provádění stavby v souladu s rozhodnutím </w:t>
      </w:r>
      <w:r w:rsidR="00032A2D">
        <w:rPr>
          <w:sz w:val="22"/>
          <w:szCs w:val="22"/>
        </w:rPr>
        <w:t>o povolení stavebního záměru</w:t>
      </w:r>
      <w:r w:rsidR="00534A5D">
        <w:rPr>
          <w:sz w:val="22"/>
          <w:szCs w:val="22"/>
        </w:rPr>
        <w:t xml:space="preserve"> a s ověřenou projektovou dokumentací, zajistit dodržování povinností k ochraně života, zdraví, životního prostředí a bezpečnosti práce vyplývajících ze zvláštních právních předpisů, zajistit řádné uspořádání staveniště a provoz na něm a dodržení obecných požadavků na výstavbu dle zákona č. 283/2021 Sb., stavební zákon, v platném znění, popřípadě jiných technických předpisů a technických norem. V</w:t>
      </w:r>
      <w:r w:rsidR="004F7A12">
        <w:rPr>
          <w:sz w:val="22"/>
          <w:szCs w:val="22"/>
        </w:rPr>
        <w:t> </w:t>
      </w:r>
      <w:r w:rsidR="00534A5D">
        <w:rPr>
          <w:sz w:val="22"/>
          <w:szCs w:val="22"/>
        </w:rPr>
        <w:t>případě existence staveb technické infrastruktury v místě stavby je povinen zajistit vytýčení tras technické infrastruktury v místě jejich střetu se stavbou.</w:t>
      </w:r>
    </w:p>
    <w:p w14:paraId="1B985083" w14:textId="5AB906A3" w:rsidR="00534A5D" w:rsidRDefault="00450A7C" w:rsidP="00032A2D">
      <w:pPr>
        <w:pStyle w:val="Normln0"/>
        <w:widowControl/>
        <w:spacing w:after="60" w:line="240" w:lineRule="auto"/>
        <w:jc w:val="both"/>
        <w:rPr>
          <w:color w:val="000000"/>
          <w:sz w:val="22"/>
          <w:szCs w:val="22"/>
        </w:rPr>
      </w:pPr>
      <w:r w:rsidRPr="00450A7C">
        <w:rPr>
          <w:b/>
          <w:sz w:val="22"/>
          <w:szCs w:val="22"/>
        </w:rPr>
        <w:t>3.</w:t>
      </w:r>
      <w:r>
        <w:rPr>
          <w:sz w:val="22"/>
          <w:szCs w:val="22"/>
        </w:rPr>
        <w:t xml:space="preserve"> </w:t>
      </w:r>
      <w:r w:rsidR="00534A5D">
        <w:rPr>
          <w:sz w:val="22"/>
          <w:szCs w:val="22"/>
        </w:rPr>
        <w:t>Stavbyvedoucí je dále povinen působit k odstranění závad při provádění stavby a neprodleně oznámit objednateli a stavebnímu úřadu závady, které se nepodařilo odstranit při vedení stavby, vytvářet podmínky pro kontrolní prohlídky stavby, spolupracovat s osobou vykonávající technický dozor stavebníka nebo autorský dozor projektanta, pokud jsou zřízeny, a s koordinátorem bezpečnosti a ochrany zdraví při práci, působí-li na staveništi.</w:t>
      </w:r>
    </w:p>
    <w:p w14:paraId="24E45848" w14:textId="5F2DECF2" w:rsidR="00687D60" w:rsidRDefault="00687D60" w:rsidP="00680ADF">
      <w:pPr>
        <w:spacing w:line="240" w:lineRule="auto"/>
        <w:jc w:val="center"/>
        <w:rPr>
          <w:rFonts w:cs="Arial"/>
          <w:b/>
          <w:sz w:val="22"/>
          <w:szCs w:val="22"/>
        </w:rPr>
      </w:pPr>
    </w:p>
    <w:p w14:paraId="7FE7EAD5" w14:textId="77777777" w:rsidR="00534A5D" w:rsidRPr="00565C4D" w:rsidRDefault="00534A5D" w:rsidP="00680ADF">
      <w:pPr>
        <w:spacing w:line="240" w:lineRule="auto"/>
        <w:jc w:val="center"/>
        <w:rPr>
          <w:rFonts w:cs="Arial"/>
          <w:b/>
          <w:sz w:val="22"/>
          <w:szCs w:val="22"/>
        </w:rPr>
      </w:pPr>
    </w:p>
    <w:p w14:paraId="671B76E7" w14:textId="3FC296E5" w:rsidR="00F33390" w:rsidRPr="00565C4D" w:rsidRDefault="00F33390" w:rsidP="00072C2A">
      <w:pPr>
        <w:spacing w:before="120" w:line="240" w:lineRule="auto"/>
        <w:jc w:val="center"/>
        <w:outlineLvl w:val="0"/>
        <w:rPr>
          <w:rFonts w:cs="Arial"/>
          <w:b/>
          <w:sz w:val="22"/>
          <w:szCs w:val="22"/>
        </w:rPr>
      </w:pPr>
      <w:r w:rsidRPr="00565C4D">
        <w:rPr>
          <w:rFonts w:cs="Arial"/>
          <w:b/>
          <w:sz w:val="22"/>
          <w:szCs w:val="22"/>
        </w:rPr>
        <w:t xml:space="preserve">Čl. </w:t>
      </w:r>
      <w:r w:rsidR="00CF71DD" w:rsidRPr="00565C4D">
        <w:rPr>
          <w:rFonts w:cs="Arial"/>
          <w:b/>
          <w:sz w:val="22"/>
          <w:szCs w:val="22"/>
        </w:rPr>
        <w:t>X</w:t>
      </w:r>
    </w:p>
    <w:p w14:paraId="23AD7754" w14:textId="77777777" w:rsidR="00F33390" w:rsidRPr="00565C4D" w:rsidRDefault="00C723BA" w:rsidP="00680ADF">
      <w:pPr>
        <w:spacing w:line="240" w:lineRule="auto"/>
        <w:jc w:val="center"/>
        <w:rPr>
          <w:rFonts w:cs="Arial"/>
          <w:b/>
          <w:sz w:val="22"/>
          <w:szCs w:val="22"/>
        </w:rPr>
      </w:pPr>
      <w:r>
        <w:rPr>
          <w:rFonts w:cs="Arial"/>
          <w:b/>
          <w:sz w:val="22"/>
          <w:szCs w:val="22"/>
        </w:rPr>
        <w:t xml:space="preserve">MÍSTO PLNĚNÍ A </w:t>
      </w:r>
      <w:r w:rsidR="00F33390" w:rsidRPr="00565C4D">
        <w:rPr>
          <w:rFonts w:cs="Arial"/>
          <w:b/>
          <w:sz w:val="22"/>
          <w:szCs w:val="22"/>
        </w:rPr>
        <w:t>PŘEDÁNÍ DÍLA</w:t>
      </w:r>
    </w:p>
    <w:p w14:paraId="50C78B36" w14:textId="77777777" w:rsidR="0078153E" w:rsidRPr="00565C4D" w:rsidRDefault="0078153E" w:rsidP="001E4657">
      <w:pPr>
        <w:spacing w:line="240" w:lineRule="auto"/>
        <w:rPr>
          <w:rFonts w:cs="Arial"/>
          <w:sz w:val="22"/>
          <w:szCs w:val="22"/>
        </w:rPr>
      </w:pPr>
    </w:p>
    <w:p w14:paraId="12346B37" w14:textId="41D7F3A9" w:rsidR="00F33390" w:rsidRPr="00565C4D" w:rsidRDefault="006F1AA4" w:rsidP="004F45E4">
      <w:pPr>
        <w:numPr>
          <w:ilvl w:val="0"/>
          <w:numId w:val="9"/>
        </w:numPr>
        <w:tabs>
          <w:tab w:val="left" w:pos="284"/>
        </w:tabs>
        <w:spacing w:after="120" w:line="240" w:lineRule="auto"/>
        <w:ind w:left="0" w:firstLine="0"/>
        <w:jc w:val="both"/>
        <w:rPr>
          <w:rFonts w:cs="Arial"/>
          <w:sz w:val="22"/>
          <w:szCs w:val="22"/>
        </w:rPr>
      </w:pPr>
      <w:r w:rsidRPr="00565C4D">
        <w:rPr>
          <w:rFonts w:cs="Arial"/>
          <w:sz w:val="22"/>
          <w:szCs w:val="22"/>
        </w:rPr>
        <w:t xml:space="preserve">Místem plnění dle této smlouvy </w:t>
      </w:r>
      <w:r w:rsidR="00F33390" w:rsidRPr="00565C4D">
        <w:rPr>
          <w:rFonts w:cs="Arial"/>
          <w:sz w:val="22"/>
          <w:szCs w:val="22"/>
        </w:rPr>
        <w:t xml:space="preserve">se rozumí prostor určený projektovou dokumentací. Zhotovitel je povinen informovat majitele dotčených </w:t>
      </w:r>
      <w:r w:rsidR="00CB6843" w:rsidRPr="00565C4D">
        <w:rPr>
          <w:rFonts w:cs="Arial"/>
          <w:sz w:val="22"/>
          <w:szCs w:val="22"/>
        </w:rPr>
        <w:t>pozemků</w:t>
      </w:r>
      <w:r w:rsidR="00F33390" w:rsidRPr="00565C4D">
        <w:rPr>
          <w:rFonts w:cs="Arial"/>
          <w:sz w:val="22"/>
          <w:szCs w:val="22"/>
        </w:rPr>
        <w:t xml:space="preserve"> nejpozději 5</w:t>
      </w:r>
      <w:r w:rsidR="00387742">
        <w:rPr>
          <w:rFonts w:cs="Arial"/>
          <w:sz w:val="22"/>
          <w:szCs w:val="22"/>
        </w:rPr>
        <w:t> </w:t>
      </w:r>
      <w:r w:rsidR="00F33390" w:rsidRPr="00565C4D">
        <w:rPr>
          <w:rFonts w:cs="Arial"/>
          <w:sz w:val="22"/>
          <w:szCs w:val="22"/>
        </w:rPr>
        <w:t>pracovních dní před zahájením prací o způsobu provádění prací, případných uzavírkách a</w:t>
      </w:r>
      <w:r w:rsidR="00CB6843" w:rsidRPr="00565C4D">
        <w:rPr>
          <w:rFonts w:cs="Arial"/>
          <w:sz w:val="22"/>
          <w:szCs w:val="22"/>
        </w:rPr>
        <w:t> </w:t>
      </w:r>
      <w:r w:rsidR="00F33390" w:rsidRPr="00565C4D">
        <w:rPr>
          <w:rFonts w:cs="Arial"/>
          <w:sz w:val="22"/>
          <w:szCs w:val="22"/>
        </w:rPr>
        <w:t>omezeních, zvláště pak s ohledem na jejich provoz.</w:t>
      </w:r>
    </w:p>
    <w:p w14:paraId="0001D33C" w14:textId="2B4D548E" w:rsidR="00F33390" w:rsidRPr="00565C4D" w:rsidRDefault="004C5ACE" w:rsidP="004F45E4">
      <w:pPr>
        <w:numPr>
          <w:ilvl w:val="0"/>
          <w:numId w:val="9"/>
        </w:numPr>
        <w:tabs>
          <w:tab w:val="left" w:pos="284"/>
        </w:tabs>
        <w:spacing w:after="120" w:line="240" w:lineRule="auto"/>
        <w:ind w:left="0" w:firstLine="0"/>
        <w:jc w:val="both"/>
        <w:rPr>
          <w:rFonts w:cs="Arial"/>
          <w:sz w:val="22"/>
          <w:szCs w:val="22"/>
        </w:rPr>
      </w:pPr>
      <w:r>
        <w:rPr>
          <w:rFonts w:cs="Arial"/>
          <w:sz w:val="22"/>
          <w:szCs w:val="22"/>
        </w:rPr>
        <w:t>Ukončením</w:t>
      </w:r>
      <w:r w:rsidR="00F33390" w:rsidRPr="00565C4D">
        <w:rPr>
          <w:rFonts w:cs="Arial"/>
          <w:sz w:val="22"/>
          <w:szCs w:val="22"/>
        </w:rPr>
        <w:t xml:space="preserve"> díla </w:t>
      </w:r>
      <w:r w:rsidR="00B95DF0">
        <w:rPr>
          <w:rFonts w:cs="Arial"/>
          <w:sz w:val="22"/>
          <w:szCs w:val="22"/>
        </w:rPr>
        <w:t>1</w:t>
      </w:r>
      <w:r w:rsidR="00990BB3">
        <w:rPr>
          <w:rFonts w:cs="Arial"/>
          <w:sz w:val="22"/>
          <w:szCs w:val="22"/>
        </w:rPr>
        <w:t xml:space="preserve">. </w:t>
      </w:r>
      <w:r w:rsidR="00B95DF0">
        <w:rPr>
          <w:rFonts w:cs="Arial"/>
          <w:sz w:val="22"/>
          <w:szCs w:val="22"/>
        </w:rPr>
        <w:t xml:space="preserve">etapy </w:t>
      </w:r>
      <w:r w:rsidR="00F33390" w:rsidRPr="00565C4D">
        <w:rPr>
          <w:rFonts w:cs="Arial"/>
          <w:sz w:val="22"/>
          <w:szCs w:val="22"/>
        </w:rPr>
        <w:t xml:space="preserve">se rozumí úplné a řádné dokončení všech prací a dodávek a vyklizení </w:t>
      </w:r>
      <w:r w:rsidR="006F1AA4" w:rsidRPr="00565C4D">
        <w:rPr>
          <w:rFonts w:cs="Arial"/>
          <w:sz w:val="22"/>
          <w:szCs w:val="22"/>
        </w:rPr>
        <w:t>místa plnění</w:t>
      </w:r>
      <w:r w:rsidR="00F33390" w:rsidRPr="00565C4D">
        <w:rPr>
          <w:rFonts w:cs="Arial"/>
          <w:sz w:val="22"/>
          <w:szCs w:val="22"/>
        </w:rPr>
        <w:t>. Nejsou-li tyto podmínky splněny</w:t>
      </w:r>
      <w:r w:rsidR="00932639" w:rsidRPr="00565C4D">
        <w:rPr>
          <w:rFonts w:cs="Arial"/>
          <w:sz w:val="22"/>
          <w:szCs w:val="22"/>
        </w:rPr>
        <w:t>,</w:t>
      </w:r>
      <w:r w:rsidR="00F33390" w:rsidRPr="00565C4D">
        <w:rPr>
          <w:rFonts w:cs="Arial"/>
          <w:sz w:val="22"/>
          <w:szCs w:val="22"/>
        </w:rPr>
        <w:t xml:space="preserve"> považuje se dílo za neschopné předání a za neukončené.</w:t>
      </w:r>
    </w:p>
    <w:p w14:paraId="61114564" w14:textId="77777777" w:rsidR="00F33390" w:rsidRPr="00565C4D" w:rsidRDefault="00F33390" w:rsidP="004F45E4">
      <w:pPr>
        <w:numPr>
          <w:ilvl w:val="0"/>
          <w:numId w:val="9"/>
        </w:numPr>
        <w:tabs>
          <w:tab w:val="left" w:pos="284"/>
        </w:tabs>
        <w:spacing w:after="120" w:line="240" w:lineRule="auto"/>
        <w:ind w:left="0" w:firstLine="0"/>
        <w:jc w:val="both"/>
        <w:rPr>
          <w:rFonts w:cs="Arial"/>
          <w:sz w:val="22"/>
          <w:szCs w:val="22"/>
        </w:rPr>
      </w:pPr>
      <w:r w:rsidRPr="00565C4D">
        <w:rPr>
          <w:rFonts w:cs="Arial"/>
          <w:sz w:val="22"/>
          <w:szCs w:val="22"/>
        </w:rPr>
        <w:t>Objednatel není povinen převzít dílo vykazující vady a nedodělky. Případné vady a</w:t>
      </w:r>
      <w:r w:rsidR="00CB6843" w:rsidRPr="00565C4D">
        <w:rPr>
          <w:rFonts w:cs="Arial"/>
          <w:sz w:val="22"/>
          <w:szCs w:val="22"/>
        </w:rPr>
        <w:t> </w:t>
      </w:r>
      <w:r w:rsidRPr="00565C4D">
        <w:rPr>
          <w:rFonts w:cs="Arial"/>
          <w:sz w:val="22"/>
          <w:szCs w:val="22"/>
        </w:rPr>
        <w:t>nedodělky musí být uvedeny v předávacím protokolu s termínem jejich odstranění.</w:t>
      </w:r>
    </w:p>
    <w:p w14:paraId="6E9FE7B1" w14:textId="56EE8760" w:rsidR="00F33390" w:rsidRDefault="00F33390" w:rsidP="004F45E4">
      <w:pPr>
        <w:numPr>
          <w:ilvl w:val="0"/>
          <w:numId w:val="9"/>
        </w:numPr>
        <w:tabs>
          <w:tab w:val="left" w:pos="284"/>
        </w:tabs>
        <w:spacing w:after="120" w:line="240" w:lineRule="auto"/>
        <w:ind w:left="0" w:firstLine="0"/>
        <w:jc w:val="both"/>
        <w:rPr>
          <w:rFonts w:cs="Arial"/>
          <w:sz w:val="22"/>
          <w:szCs w:val="22"/>
        </w:rPr>
      </w:pPr>
      <w:r w:rsidRPr="00565C4D">
        <w:rPr>
          <w:rFonts w:cs="Arial"/>
          <w:sz w:val="22"/>
          <w:szCs w:val="22"/>
        </w:rPr>
        <w:t xml:space="preserve">Ukončení </w:t>
      </w:r>
      <w:r w:rsidR="004C5ACE">
        <w:rPr>
          <w:rFonts w:cs="Arial"/>
          <w:sz w:val="22"/>
          <w:szCs w:val="22"/>
        </w:rPr>
        <w:t xml:space="preserve">a předání </w:t>
      </w:r>
      <w:r w:rsidRPr="00565C4D">
        <w:rPr>
          <w:rFonts w:cs="Arial"/>
          <w:sz w:val="22"/>
          <w:szCs w:val="22"/>
        </w:rPr>
        <w:t xml:space="preserve">díla </w:t>
      </w:r>
      <w:r w:rsidR="00B840B3">
        <w:rPr>
          <w:rFonts w:cs="Arial"/>
          <w:sz w:val="22"/>
          <w:szCs w:val="22"/>
        </w:rPr>
        <w:t xml:space="preserve">1. etapy </w:t>
      </w:r>
      <w:r w:rsidRPr="00565C4D">
        <w:rPr>
          <w:rFonts w:cs="Arial"/>
          <w:sz w:val="22"/>
          <w:szCs w:val="22"/>
        </w:rPr>
        <w:t xml:space="preserve">bude provedeno zápisem o předání a převzetí. Jednání </w:t>
      </w:r>
      <w:r w:rsidR="004C5ACE" w:rsidRPr="00565C4D">
        <w:rPr>
          <w:rFonts w:cs="Arial"/>
          <w:sz w:val="22"/>
          <w:szCs w:val="22"/>
        </w:rPr>
        <w:t>o</w:t>
      </w:r>
      <w:r w:rsidR="004C5ACE">
        <w:rPr>
          <w:rFonts w:cs="Arial"/>
          <w:sz w:val="22"/>
          <w:szCs w:val="22"/>
        </w:rPr>
        <w:t> </w:t>
      </w:r>
      <w:r w:rsidRPr="00565C4D">
        <w:rPr>
          <w:rFonts w:cs="Arial"/>
          <w:sz w:val="22"/>
          <w:szCs w:val="22"/>
        </w:rPr>
        <w:t>předání bude do 10 kalendářních dnů po písemném nebo telefonickém návrhu zhotovitele předaném objednateli.</w:t>
      </w:r>
    </w:p>
    <w:p w14:paraId="07885B41" w14:textId="13C13AC5" w:rsidR="001E4657" w:rsidRDefault="001E4657" w:rsidP="004F45E4">
      <w:pPr>
        <w:widowControl/>
        <w:numPr>
          <w:ilvl w:val="0"/>
          <w:numId w:val="9"/>
        </w:numPr>
        <w:tabs>
          <w:tab w:val="left" w:pos="284"/>
        </w:tabs>
        <w:spacing w:after="120" w:line="240" w:lineRule="auto"/>
        <w:ind w:left="0" w:firstLine="0"/>
        <w:jc w:val="both"/>
        <w:rPr>
          <w:rFonts w:eastAsia="Times New Roman"/>
          <w:sz w:val="22"/>
          <w:szCs w:val="22"/>
        </w:rPr>
      </w:pPr>
      <w:r w:rsidRPr="001E4657">
        <w:rPr>
          <w:rFonts w:eastAsia="Times New Roman"/>
          <w:color w:val="000000"/>
          <w:sz w:val="22"/>
          <w:szCs w:val="22"/>
        </w:rPr>
        <w:t xml:space="preserve">Objednatel může převzít dílo </w:t>
      </w:r>
      <w:r w:rsidR="00B840B3">
        <w:rPr>
          <w:rFonts w:eastAsia="Times New Roman"/>
          <w:color w:val="000000"/>
          <w:sz w:val="22"/>
          <w:szCs w:val="22"/>
        </w:rPr>
        <w:t xml:space="preserve">(1. etapu) </w:t>
      </w:r>
      <w:r w:rsidRPr="001E4657">
        <w:rPr>
          <w:rFonts w:eastAsia="Times New Roman"/>
          <w:color w:val="000000"/>
          <w:sz w:val="22"/>
          <w:szCs w:val="22"/>
        </w:rPr>
        <w:t xml:space="preserve">s drobnými vadami a nedodělky nebránícími trvalému užívání díla. </w:t>
      </w:r>
      <w:r w:rsidRPr="001E4657">
        <w:rPr>
          <w:rFonts w:eastAsia="Times New Roman"/>
          <w:sz w:val="22"/>
          <w:szCs w:val="22"/>
        </w:rPr>
        <w:t xml:space="preserve">Tyto vady nebo nedodělky musí být uvedeny v zápise o předání a převzetí dokončeného díla s termínem jejich odstranění, který </w:t>
      </w:r>
      <w:r w:rsidRPr="00EC79B9">
        <w:rPr>
          <w:rFonts w:eastAsia="Times New Roman"/>
          <w:sz w:val="22"/>
          <w:szCs w:val="22"/>
        </w:rPr>
        <w:t xml:space="preserve">stanoví objednatel. Nebudou-li vady nebo nedodělky zhotovitelem odstraněny ve stanoveném termínu, zaplatí zhotovitel objednateli smluvní pokutu ve výši </w:t>
      </w:r>
      <w:r w:rsidRPr="00B95DF0">
        <w:rPr>
          <w:rFonts w:eastAsia="Times New Roman"/>
          <w:b/>
          <w:sz w:val="22"/>
          <w:szCs w:val="22"/>
        </w:rPr>
        <w:t>5</w:t>
      </w:r>
      <w:r w:rsidR="00B95DF0">
        <w:rPr>
          <w:rFonts w:eastAsia="Times New Roman"/>
          <w:b/>
          <w:sz w:val="22"/>
          <w:szCs w:val="22"/>
        </w:rPr>
        <w:t>.</w:t>
      </w:r>
      <w:r w:rsidRPr="00B95DF0">
        <w:rPr>
          <w:rFonts w:eastAsia="Times New Roman"/>
          <w:b/>
          <w:sz w:val="22"/>
          <w:szCs w:val="22"/>
        </w:rPr>
        <w:t>000</w:t>
      </w:r>
      <w:r w:rsidRPr="00EC79B9">
        <w:rPr>
          <w:rFonts w:eastAsia="Times New Roman"/>
          <w:sz w:val="22"/>
          <w:szCs w:val="22"/>
        </w:rPr>
        <w:t xml:space="preserve"> </w:t>
      </w:r>
      <w:r w:rsidRPr="00B95DF0">
        <w:rPr>
          <w:rFonts w:eastAsia="Times New Roman"/>
          <w:b/>
          <w:sz w:val="22"/>
          <w:szCs w:val="22"/>
        </w:rPr>
        <w:t>Kč</w:t>
      </w:r>
      <w:r w:rsidRPr="00EC79B9">
        <w:rPr>
          <w:rFonts w:eastAsia="Times New Roman"/>
          <w:sz w:val="22"/>
          <w:szCs w:val="22"/>
        </w:rPr>
        <w:t xml:space="preserve"> za každou</w:t>
      </w:r>
      <w:r w:rsidRPr="001E4657">
        <w:rPr>
          <w:rFonts w:eastAsia="Times New Roman"/>
          <w:sz w:val="22"/>
          <w:szCs w:val="22"/>
        </w:rPr>
        <w:t xml:space="preserve"> vadu nebo nedodělek a každý den prodlení.</w:t>
      </w:r>
    </w:p>
    <w:p w14:paraId="76F84126" w14:textId="03A57183" w:rsidR="00032A2D" w:rsidRPr="008E6125" w:rsidRDefault="00032A2D" w:rsidP="00032A2D">
      <w:pPr>
        <w:widowControl/>
        <w:numPr>
          <w:ilvl w:val="0"/>
          <w:numId w:val="9"/>
        </w:numPr>
        <w:tabs>
          <w:tab w:val="left" w:pos="284"/>
        </w:tabs>
        <w:spacing w:after="120" w:line="240" w:lineRule="auto"/>
        <w:ind w:left="0" w:firstLine="0"/>
        <w:jc w:val="both"/>
        <w:rPr>
          <w:rFonts w:eastAsia="Times New Roman"/>
          <w:color w:val="7B7B7B" w:themeColor="accent3" w:themeShade="BF"/>
          <w:sz w:val="22"/>
          <w:szCs w:val="22"/>
          <w:rPrChange w:id="25" w:author="Rulfová Iveta Ing." w:date="2025-07-21T13:11:00Z">
            <w:rPr>
              <w:rFonts w:eastAsia="Times New Roman"/>
              <w:sz w:val="22"/>
              <w:szCs w:val="22"/>
            </w:rPr>
          </w:rPrChange>
        </w:rPr>
      </w:pPr>
      <w:del w:id="26" w:author="Rulfová Iveta Ing." w:date="2025-07-21T13:11:00Z">
        <w:r w:rsidRPr="008E6125" w:rsidDel="008E6125">
          <w:rPr>
            <w:rFonts w:eastAsia="Times New Roman"/>
            <w:color w:val="7B7B7B" w:themeColor="accent3" w:themeShade="BF"/>
            <w:sz w:val="22"/>
            <w:szCs w:val="22"/>
            <w:rPrChange w:id="27" w:author="Rulfová Iveta Ing." w:date="2025-07-21T13:11:00Z">
              <w:rPr>
                <w:rFonts w:eastAsia="Times New Roman"/>
                <w:sz w:val="22"/>
                <w:szCs w:val="22"/>
              </w:rPr>
            </w:rPrChange>
          </w:rPr>
          <w:delText xml:space="preserve">Zadavatel </w:delText>
        </w:r>
      </w:del>
      <w:ins w:id="28" w:author="Rulfová Iveta Ing." w:date="2025-07-21T13:11:00Z">
        <w:r w:rsidR="008E6125" w:rsidRPr="008E6125">
          <w:rPr>
            <w:rFonts w:eastAsia="Times New Roman"/>
            <w:color w:val="7B7B7B" w:themeColor="accent3" w:themeShade="BF"/>
            <w:sz w:val="22"/>
            <w:szCs w:val="22"/>
            <w:rPrChange w:id="29" w:author="Rulfová Iveta Ing." w:date="2025-07-21T13:11:00Z">
              <w:rPr>
                <w:rFonts w:eastAsia="Times New Roman"/>
                <w:sz w:val="22"/>
                <w:szCs w:val="22"/>
              </w:rPr>
            </w:rPrChange>
          </w:rPr>
          <w:t>Objednatel</w:t>
        </w:r>
        <w:r w:rsidR="008E6125" w:rsidRPr="008E6125">
          <w:rPr>
            <w:rFonts w:eastAsia="Times New Roman"/>
            <w:color w:val="7B7B7B" w:themeColor="accent3" w:themeShade="BF"/>
            <w:sz w:val="22"/>
            <w:szCs w:val="22"/>
            <w:rPrChange w:id="30" w:author="Rulfová Iveta Ing." w:date="2025-07-21T13:11:00Z">
              <w:rPr>
                <w:rFonts w:eastAsia="Times New Roman"/>
                <w:sz w:val="22"/>
                <w:szCs w:val="22"/>
              </w:rPr>
            </w:rPrChange>
          </w:rPr>
          <w:t xml:space="preserve"> </w:t>
        </w:r>
      </w:ins>
      <w:r w:rsidRPr="008E6125">
        <w:rPr>
          <w:rFonts w:eastAsia="Times New Roman"/>
          <w:color w:val="7B7B7B" w:themeColor="accent3" w:themeShade="BF"/>
          <w:sz w:val="22"/>
          <w:szCs w:val="22"/>
          <w:rPrChange w:id="31" w:author="Rulfová Iveta Ing." w:date="2025-07-21T13:11:00Z">
            <w:rPr>
              <w:rFonts w:eastAsia="Times New Roman"/>
              <w:sz w:val="22"/>
              <w:szCs w:val="22"/>
            </w:rPr>
          </w:rPrChange>
        </w:rPr>
        <w:t>si v souladu s § 100 odst. 1 ZZVZ vyhrazuje právo, v případě nevhodných klimatických podmínek pro realizaci vegetačních úprav (výsadba cibulovin), převzít dílo bez uvedených vegetačních úprav, přičemž nedokončení vegetačních úprav bude považovat za nedodělek, který nebrání trvalému užívání stavby, a za který, pokud tedy nebude zaviněn zhotovitelem, nebudou objednatelem uplatňována příslušná sankční ustanovení smlouvy.</w:t>
      </w:r>
    </w:p>
    <w:p w14:paraId="15217A19" w14:textId="77777777" w:rsidR="001E4657" w:rsidRPr="00EC79B9" w:rsidRDefault="001E4657" w:rsidP="004F45E4">
      <w:pPr>
        <w:widowControl/>
        <w:numPr>
          <w:ilvl w:val="0"/>
          <w:numId w:val="9"/>
        </w:numPr>
        <w:tabs>
          <w:tab w:val="left" w:pos="284"/>
        </w:tabs>
        <w:spacing w:after="120" w:line="240" w:lineRule="auto"/>
        <w:ind w:left="0" w:firstLine="0"/>
        <w:jc w:val="both"/>
        <w:rPr>
          <w:rFonts w:eastAsia="Times New Roman" w:cs="Arial"/>
          <w:color w:val="FF0000"/>
          <w:sz w:val="22"/>
          <w:szCs w:val="22"/>
        </w:rPr>
      </w:pPr>
      <w:r w:rsidRPr="0078153E">
        <w:rPr>
          <w:rFonts w:eastAsia="Times New Roman" w:cs="Arial"/>
          <w:color w:val="000000"/>
          <w:sz w:val="22"/>
          <w:szCs w:val="22"/>
        </w:rPr>
        <w:t>Zhotovitel je povinen v objednatelem stanovené lhůtě odstranit vady nebo nedodělky, i</w:t>
      </w:r>
      <w:r w:rsidR="00B95DF0">
        <w:rPr>
          <w:rFonts w:eastAsia="Times New Roman" w:cs="Arial"/>
          <w:color w:val="000000"/>
          <w:sz w:val="22"/>
          <w:szCs w:val="22"/>
        </w:rPr>
        <w:t> </w:t>
      </w:r>
      <w:r w:rsidRPr="0078153E">
        <w:rPr>
          <w:rFonts w:eastAsia="Times New Roman" w:cs="Arial"/>
          <w:color w:val="000000"/>
          <w:sz w:val="22"/>
          <w:szCs w:val="22"/>
        </w:rPr>
        <w:t>když tvrdí, že za tyto neodpovídá. Náklady na odstranění v těchto sporných případech nese až do rozhodnutí soudu zhotovitel.</w:t>
      </w:r>
    </w:p>
    <w:p w14:paraId="4055CE60" w14:textId="77777777" w:rsidR="00F33390" w:rsidRPr="00565C4D" w:rsidRDefault="00F33390" w:rsidP="004F45E4">
      <w:pPr>
        <w:numPr>
          <w:ilvl w:val="0"/>
          <w:numId w:val="9"/>
        </w:numPr>
        <w:tabs>
          <w:tab w:val="left" w:pos="284"/>
        </w:tabs>
        <w:spacing w:after="120" w:line="240" w:lineRule="auto"/>
        <w:ind w:left="0" w:firstLine="0"/>
        <w:jc w:val="both"/>
        <w:rPr>
          <w:rFonts w:cs="Arial"/>
          <w:sz w:val="22"/>
          <w:szCs w:val="22"/>
        </w:rPr>
      </w:pPr>
      <w:r w:rsidRPr="00565C4D">
        <w:rPr>
          <w:rFonts w:cs="Arial"/>
          <w:sz w:val="22"/>
          <w:szCs w:val="22"/>
        </w:rPr>
        <w:t xml:space="preserve">Jestliže zhotovitel oznámí objednateli, že je dílo připraveno k odevzdání a při přejímacím řízení se zjistí, že dílo není podle podmínek smlouvy ukončeno nebo připraveno </w:t>
      </w:r>
      <w:r w:rsidR="00EA6BC4" w:rsidRPr="00565C4D">
        <w:rPr>
          <w:rFonts w:cs="Arial"/>
          <w:sz w:val="22"/>
          <w:szCs w:val="22"/>
        </w:rPr>
        <w:t>k</w:t>
      </w:r>
      <w:r w:rsidR="00C07E5A" w:rsidRPr="00565C4D">
        <w:rPr>
          <w:rFonts w:cs="Arial"/>
          <w:sz w:val="22"/>
          <w:szCs w:val="22"/>
        </w:rPr>
        <w:t> </w:t>
      </w:r>
      <w:r w:rsidRPr="00565C4D">
        <w:rPr>
          <w:rFonts w:cs="Arial"/>
          <w:sz w:val="22"/>
          <w:szCs w:val="22"/>
        </w:rPr>
        <w:t>odevzdání</w:t>
      </w:r>
      <w:r w:rsidR="00C07E5A" w:rsidRPr="00565C4D">
        <w:rPr>
          <w:rFonts w:cs="Arial"/>
          <w:sz w:val="22"/>
          <w:szCs w:val="22"/>
        </w:rPr>
        <w:t>,</w:t>
      </w:r>
      <w:r w:rsidRPr="00565C4D">
        <w:rPr>
          <w:rFonts w:cs="Arial"/>
          <w:sz w:val="22"/>
          <w:szCs w:val="22"/>
        </w:rPr>
        <w:t xml:space="preserve"> je zhotovitel povinen uhradit objednateli veškeré náklady s tím vzniklé.</w:t>
      </w:r>
    </w:p>
    <w:p w14:paraId="36DB02AE" w14:textId="77777777" w:rsidR="00F33390" w:rsidRPr="00565C4D" w:rsidRDefault="00F33390" w:rsidP="004F45E4">
      <w:pPr>
        <w:numPr>
          <w:ilvl w:val="0"/>
          <w:numId w:val="9"/>
        </w:numPr>
        <w:tabs>
          <w:tab w:val="left" w:pos="284"/>
        </w:tabs>
        <w:spacing w:after="120" w:line="240" w:lineRule="auto"/>
        <w:ind w:left="0" w:firstLine="0"/>
        <w:jc w:val="both"/>
        <w:rPr>
          <w:rFonts w:cs="Arial"/>
          <w:sz w:val="22"/>
          <w:szCs w:val="22"/>
        </w:rPr>
      </w:pPr>
      <w:r w:rsidRPr="00565C4D">
        <w:rPr>
          <w:rFonts w:cs="Arial"/>
          <w:sz w:val="22"/>
          <w:szCs w:val="22"/>
        </w:rPr>
        <w:t>Zhotovitel je povinen připravit a doložit u přejímajícího řízení následující doklady:</w:t>
      </w:r>
    </w:p>
    <w:p w14:paraId="0B02A3D5" w14:textId="77777777" w:rsidR="00F33390" w:rsidRPr="00565C4D" w:rsidRDefault="00F33390" w:rsidP="004F45E4">
      <w:pPr>
        <w:numPr>
          <w:ilvl w:val="1"/>
          <w:numId w:val="9"/>
        </w:numPr>
        <w:tabs>
          <w:tab w:val="left" w:pos="284"/>
        </w:tabs>
        <w:spacing w:line="240" w:lineRule="auto"/>
        <w:ind w:left="0" w:firstLine="0"/>
        <w:jc w:val="both"/>
        <w:rPr>
          <w:rFonts w:cs="Arial"/>
          <w:b/>
          <w:sz w:val="22"/>
          <w:szCs w:val="22"/>
        </w:rPr>
      </w:pPr>
      <w:r w:rsidRPr="00565C4D">
        <w:rPr>
          <w:rFonts w:cs="Arial"/>
          <w:b/>
          <w:sz w:val="22"/>
          <w:szCs w:val="22"/>
        </w:rPr>
        <w:t>deník (případně deníky)</w:t>
      </w:r>
      <w:r w:rsidR="00B267F8" w:rsidRPr="00565C4D">
        <w:rPr>
          <w:rFonts w:cs="Arial"/>
          <w:b/>
          <w:sz w:val="22"/>
          <w:szCs w:val="22"/>
        </w:rPr>
        <w:t>,</w:t>
      </w:r>
    </w:p>
    <w:p w14:paraId="7F53D4F4" w14:textId="0FF9BF54" w:rsidR="00687D60" w:rsidRPr="00565C4D" w:rsidRDefault="00F33390" w:rsidP="004F45E4">
      <w:pPr>
        <w:numPr>
          <w:ilvl w:val="1"/>
          <w:numId w:val="9"/>
        </w:numPr>
        <w:tabs>
          <w:tab w:val="left" w:pos="284"/>
        </w:tabs>
        <w:spacing w:line="240" w:lineRule="auto"/>
        <w:ind w:left="0" w:firstLine="0"/>
        <w:jc w:val="both"/>
        <w:rPr>
          <w:rFonts w:cs="Arial"/>
          <w:b/>
          <w:sz w:val="22"/>
          <w:szCs w:val="22"/>
        </w:rPr>
      </w:pPr>
      <w:r w:rsidRPr="00565C4D">
        <w:rPr>
          <w:rFonts w:cs="Arial"/>
          <w:b/>
          <w:sz w:val="22"/>
          <w:szCs w:val="22"/>
        </w:rPr>
        <w:t>doklady o původu stromů</w:t>
      </w:r>
      <w:r w:rsidR="004A6157">
        <w:rPr>
          <w:rFonts w:cs="Arial"/>
          <w:b/>
          <w:sz w:val="22"/>
          <w:szCs w:val="22"/>
        </w:rPr>
        <w:t>,</w:t>
      </w:r>
      <w:r w:rsidR="00955DAC">
        <w:rPr>
          <w:rFonts w:cs="Arial"/>
          <w:b/>
          <w:sz w:val="22"/>
          <w:szCs w:val="22"/>
        </w:rPr>
        <w:t xml:space="preserve"> keřů, trvalek,</w:t>
      </w:r>
      <w:r w:rsidR="004A6157">
        <w:rPr>
          <w:rFonts w:cs="Arial"/>
          <w:b/>
          <w:sz w:val="22"/>
          <w:szCs w:val="22"/>
        </w:rPr>
        <w:t xml:space="preserve"> cibulovin</w:t>
      </w:r>
      <w:r w:rsidR="00B95DF0">
        <w:rPr>
          <w:rFonts w:cs="Arial"/>
          <w:b/>
          <w:sz w:val="22"/>
          <w:szCs w:val="22"/>
        </w:rPr>
        <w:t>,</w:t>
      </w:r>
      <w:bookmarkStart w:id="32" w:name="_GoBack"/>
      <w:bookmarkEnd w:id="32"/>
    </w:p>
    <w:p w14:paraId="4E1D85C8" w14:textId="77777777" w:rsidR="00B35F9C" w:rsidRDefault="00687D60" w:rsidP="004F45E4">
      <w:pPr>
        <w:numPr>
          <w:ilvl w:val="1"/>
          <w:numId w:val="9"/>
        </w:numPr>
        <w:tabs>
          <w:tab w:val="left" w:pos="284"/>
        </w:tabs>
        <w:spacing w:line="240" w:lineRule="auto"/>
        <w:ind w:left="0" w:firstLine="0"/>
        <w:jc w:val="both"/>
        <w:rPr>
          <w:rFonts w:cs="Arial"/>
          <w:b/>
          <w:sz w:val="22"/>
          <w:szCs w:val="22"/>
        </w:rPr>
      </w:pPr>
      <w:r w:rsidRPr="00565C4D">
        <w:rPr>
          <w:rFonts w:cs="Arial"/>
          <w:b/>
          <w:sz w:val="22"/>
          <w:szCs w:val="22"/>
        </w:rPr>
        <w:t xml:space="preserve">doklad o </w:t>
      </w:r>
      <w:r w:rsidR="00D243FD" w:rsidRPr="00565C4D">
        <w:rPr>
          <w:rFonts w:cs="Arial"/>
          <w:b/>
          <w:sz w:val="22"/>
          <w:szCs w:val="22"/>
        </w:rPr>
        <w:t>nákupu</w:t>
      </w:r>
      <w:r w:rsidRPr="00565C4D">
        <w:rPr>
          <w:rFonts w:cs="Arial"/>
          <w:b/>
          <w:sz w:val="22"/>
          <w:szCs w:val="22"/>
        </w:rPr>
        <w:t xml:space="preserve"> travních směsí</w:t>
      </w:r>
      <w:r w:rsidR="00B35F9C">
        <w:rPr>
          <w:rFonts w:cs="Arial"/>
          <w:b/>
          <w:sz w:val="22"/>
          <w:szCs w:val="22"/>
        </w:rPr>
        <w:t>,</w:t>
      </w:r>
    </w:p>
    <w:p w14:paraId="5DA22E49" w14:textId="44D8AA89" w:rsidR="005A0133" w:rsidRPr="005A2A7A" w:rsidRDefault="00B35F9C" w:rsidP="002306BF">
      <w:pPr>
        <w:numPr>
          <w:ilvl w:val="1"/>
          <w:numId w:val="9"/>
        </w:numPr>
        <w:tabs>
          <w:tab w:val="left" w:pos="284"/>
        </w:tabs>
        <w:spacing w:line="240" w:lineRule="auto"/>
        <w:ind w:left="0" w:firstLine="0"/>
        <w:jc w:val="both"/>
        <w:rPr>
          <w:rFonts w:cs="Arial"/>
          <w:b/>
          <w:sz w:val="22"/>
          <w:szCs w:val="22"/>
        </w:rPr>
      </w:pPr>
      <w:r w:rsidRPr="00B35F9C">
        <w:rPr>
          <w:rFonts w:cs="Arial"/>
          <w:b/>
          <w:color w:val="000000"/>
          <w:sz w:val="22"/>
          <w:szCs w:val="22"/>
        </w:rPr>
        <w:t>protokol o evidenci nakládání s</w:t>
      </w:r>
      <w:r w:rsidR="005A0133">
        <w:rPr>
          <w:rFonts w:cs="Arial"/>
          <w:b/>
          <w:color w:val="000000"/>
          <w:sz w:val="22"/>
          <w:szCs w:val="22"/>
        </w:rPr>
        <w:t> </w:t>
      </w:r>
      <w:r w:rsidRPr="00B35F9C">
        <w:rPr>
          <w:rFonts w:cs="Arial"/>
          <w:b/>
          <w:color w:val="000000"/>
          <w:sz w:val="22"/>
          <w:szCs w:val="22"/>
        </w:rPr>
        <w:t>odpady</w:t>
      </w:r>
      <w:r w:rsidR="005A0133">
        <w:rPr>
          <w:rFonts w:cs="Arial"/>
          <w:b/>
          <w:color w:val="000000"/>
          <w:sz w:val="22"/>
          <w:szCs w:val="22"/>
        </w:rPr>
        <w:t>,</w:t>
      </w:r>
    </w:p>
    <w:p w14:paraId="47131D17" w14:textId="5C0CB92A" w:rsidR="005A2A7A" w:rsidRPr="005A2A7A" w:rsidRDefault="005A2A7A" w:rsidP="002306BF">
      <w:pPr>
        <w:numPr>
          <w:ilvl w:val="1"/>
          <w:numId w:val="9"/>
        </w:numPr>
        <w:tabs>
          <w:tab w:val="left" w:pos="284"/>
        </w:tabs>
        <w:spacing w:line="240" w:lineRule="auto"/>
        <w:ind w:left="0" w:firstLine="0"/>
        <w:jc w:val="both"/>
        <w:rPr>
          <w:rFonts w:cs="Arial"/>
          <w:b/>
          <w:sz w:val="22"/>
          <w:szCs w:val="22"/>
        </w:rPr>
      </w:pPr>
      <w:r>
        <w:rPr>
          <w:rFonts w:cs="Arial"/>
          <w:b/>
          <w:color w:val="000000"/>
          <w:sz w:val="22"/>
          <w:szCs w:val="22"/>
        </w:rPr>
        <w:t>revize veřejného osvětlení včetně nasvícení altánu</w:t>
      </w:r>
    </w:p>
    <w:p w14:paraId="6F2878AA" w14:textId="1FB049B7" w:rsidR="005A2A7A" w:rsidRDefault="005A2A7A" w:rsidP="002306BF">
      <w:pPr>
        <w:numPr>
          <w:ilvl w:val="1"/>
          <w:numId w:val="9"/>
        </w:numPr>
        <w:tabs>
          <w:tab w:val="left" w:pos="284"/>
        </w:tabs>
        <w:spacing w:line="240" w:lineRule="auto"/>
        <w:ind w:left="0" w:firstLine="0"/>
        <w:jc w:val="both"/>
        <w:rPr>
          <w:rFonts w:cs="Arial"/>
          <w:b/>
          <w:sz w:val="22"/>
          <w:szCs w:val="22"/>
        </w:rPr>
      </w:pPr>
      <w:r>
        <w:rPr>
          <w:rFonts w:cs="Arial"/>
          <w:b/>
          <w:color w:val="000000"/>
          <w:sz w:val="22"/>
          <w:szCs w:val="22"/>
        </w:rPr>
        <w:t>technické listy k veřejnému osvětlení včetně nasvícení altánů</w:t>
      </w:r>
    </w:p>
    <w:p w14:paraId="31D67E30" w14:textId="77777777" w:rsidR="005A0133" w:rsidRDefault="005A0133" w:rsidP="004F45E4">
      <w:pPr>
        <w:numPr>
          <w:ilvl w:val="1"/>
          <w:numId w:val="9"/>
        </w:numPr>
        <w:tabs>
          <w:tab w:val="left" w:pos="284"/>
        </w:tabs>
        <w:spacing w:line="240" w:lineRule="auto"/>
        <w:ind w:left="0" w:firstLine="0"/>
        <w:jc w:val="both"/>
        <w:rPr>
          <w:rFonts w:cs="Arial"/>
          <w:b/>
          <w:sz w:val="22"/>
          <w:szCs w:val="22"/>
        </w:rPr>
      </w:pPr>
      <w:r>
        <w:rPr>
          <w:rFonts w:cs="Arial"/>
          <w:b/>
          <w:sz w:val="22"/>
          <w:szCs w:val="22"/>
        </w:rPr>
        <w:t>statickou zatěžkávací zkoušku zhutněné zemní pláně zpevněných ploch,</w:t>
      </w:r>
    </w:p>
    <w:p w14:paraId="0CB3BED9" w14:textId="77777777" w:rsidR="005A0133" w:rsidRDefault="005A0133" w:rsidP="004F45E4">
      <w:pPr>
        <w:numPr>
          <w:ilvl w:val="1"/>
          <w:numId w:val="9"/>
        </w:numPr>
        <w:tabs>
          <w:tab w:val="left" w:pos="284"/>
        </w:tabs>
        <w:spacing w:line="240" w:lineRule="auto"/>
        <w:ind w:left="0" w:firstLine="0"/>
        <w:jc w:val="both"/>
        <w:rPr>
          <w:rFonts w:cs="Arial"/>
          <w:b/>
          <w:sz w:val="22"/>
          <w:szCs w:val="22"/>
        </w:rPr>
      </w:pPr>
      <w:r>
        <w:rPr>
          <w:rFonts w:cs="Arial"/>
          <w:b/>
          <w:sz w:val="22"/>
          <w:szCs w:val="22"/>
        </w:rPr>
        <w:t>dokumentaci skutečného provedení stavby,</w:t>
      </w:r>
    </w:p>
    <w:p w14:paraId="66AD4247" w14:textId="02D1F15F" w:rsidR="005A0133" w:rsidRPr="0029483E" w:rsidRDefault="005A0133" w:rsidP="008E6125">
      <w:pPr>
        <w:numPr>
          <w:ilvl w:val="1"/>
          <w:numId w:val="9"/>
        </w:numPr>
        <w:tabs>
          <w:tab w:val="left" w:pos="284"/>
        </w:tabs>
        <w:spacing w:after="120" w:line="240" w:lineRule="auto"/>
        <w:ind w:left="284" w:hanging="284"/>
        <w:jc w:val="both"/>
        <w:rPr>
          <w:rFonts w:cs="Arial"/>
          <w:b/>
          <w:sz w:val="22"/>
          <w:szCs w:val="22"/>
        </w:rPr>
      </w:pPr>
      <w:r>
        <w:rPr>
          <w:rFonts w:cs="Arial"/>
          <w:b/>
          <w:sz w:val="22"/>
          <w:szCs w:val="22"/>
        </w:rPr>
        <w:t>geometrické zaměření stavby</w:t>
      </w:r>
      <w:r w:rsidR="006D5E57">
        <w:rPr>
          <w:rFonts w:cs="Arial"/>
          <w:b/>
          <w:sz w:val="22"/>
          <w:szCs w:val="22"/>
        </w:rPr>
        <w:t xml:space="preserve"> a geodetického podkladu pro vedení Digitální </w:t>
      </w:r>
      <w:r w:rsidR="0029483E">
        <w:rPr>
          <w:rFonts w:cs="Arial"/>
          <w:b/>
          <w:sz w:val="22"/>
          <w:szCs w:val="22"/>
        </w:rPr>
        <w:t xml:space="preserve">           </w:t>
      </w:r>
      <w:r w:rsidR="006D5E57" w:rsidRPr="0029483E">
        <w:rPr>
          <w:rFonts w:cs="Arial"/>
          <w:b/>
          <w:sz w:val="22"/>
          <w:szCs w:val="22"/>
        </w:rPr>
        <w:t>technické mapy (dále také DTM) Ústeckého kraje</w:t>
      </w:r>
    </w:p>
    <w:p w14:paraId="1FD48785" w14:textId="5BE97BE7" w:rsidR="00D43873" w:rsidRPr="00565C4D" w:rsidRDefault="00F33390" w:rsidP="004F45E4">
      <w:pPr>
        <w:numPr>
          <w:ilvl w:val="0"/>
          <w:numId w:val="9"/>
        </w:numPr>
        <w:tabs>
          <w:tab w:val="left" w:pos="284"/>
        </w:tabs>
        <w:spacing w:after="120" w:line="240" w:lineRule="auto"/>
        <w:ind w:left="0" w:firstLine="0"/>
        <w:jc w:val="both"/>
        <w:rPr>
          <w:rFonts w:cs="Arial"/>
          <w:sz w:val="22"/>
          <w:szCs w:val="22"/>
        </w:rPr>
      </w:pPr>
      <w:r w:rsidRPr="00565C4D">
        <w:rPr>
          <w:rFonts w:cs="Arial"/>
          <w:sz w:val="22"/>
          <w:szCs w:val="22"/>
        </w:rPr>
        <w:t xml:space="preserve">Pokud nebude dílo ukončeno v termínu dle čl. </w:t>
      </w:r>
      <w:r w:rsidR="00687D60" w:rsidRPr="00565C4D">
        <w:rPr>
          <w:rFonts w:cs="Arial"/>
          <w:sz w:val="22"/>
          <w:szCs w:val="22"/>
        </w:rPr>
        <w:t>VI.</w:t>
      </w:r>
      <w:r w:rsidR="0031583B" w:rsidRPr="00565C4D">
        <w:rPr>
          <w:rFonts w:cs="Arial"/>
          <w:sz w:val="22"/>
          <w:szCs w:val="22"/>
        </w:rPr>
        <w:t>, resp. čl. II, odst. 2.3</w:t>
      </w:r>
      <w:r w:rsidR="00932639" w:rsidRPr="00565C4D">
        <w:rPr>
          <w:rFonts w:cs="Arial"/>
          <w:sz w:val="22"/>
          <w:szCs w:val="22"/>
        </w:rPr>
        <w:t>,</w:t>
      </w:r>
      <w:r w:rsidRPr="00565C4D">
        <w:rPr>
          <w:rFonts w:cs="Arial"/>
          <w:sz w:val="22"/>
          <w:szCs w:val="22"/>
        </w:rPr>
        <w:t xml:space="preserve"> bude ze strany objednatele provedena penalizace dle č. X</w:t>
      </w:r>
      <w:r w:rsidR="00687D60" w:rsidRPr="00565C4D">
        <w:rPr>
          <w:rFonts w:cs="Arial"/>
          <w:sz w:val="22"/>
          <w:szCs w:val="22"/>
        </w:rPr>
        <w:t>I</w:t>
      </w:r>
      <w:r w:rsidR="00CD0789">
        <w:rPr>
          <w:rFonts w:cs="Arial"/>
          <w:sz w:val="22"/>
          <w:szCs w:val="22"/>
        </w:rPr>
        <w:t>I</w:t>
      </w:r>
      <w:r w:rsidR="00687D60" w:rsidRPr="00565C4D">
        <w:rPr>
          <w:rFonts w:cs="Arial"/>
          <w:sz w:val="22"/>
          <w:szCs w:val="22"/>
        </w:rPr>
        <w:t>.</w:t>
      </w:r>
      <w:r w:rsidRPr="00565C4D">
        <w:rPr>
          <w:rFonts w:cs="Arial"/>
          <w:sz w:val="22"/>
          <w:szCs w:val="22"/>
        </w:rPr>
        <w:t xml:space="preserve"> odst. 2.</w:t>
      </w:r>
    </w:p>
    <w:p w14:paraId="375FB81B" w14:textId="77777777" w:rsidR="008D21EF" w:rsidRPr="00565C4D" w:rsidRDefault="008D21EF" w:rsidP="00B267F8">
      <w:pPr>
        <w:spacing w:after="120" w:line="240" w:lineRule="auto"/>
        <w:jc w:val="both"/>
        <w:rPr>
          <w:rFonts w:cs="Arial"/>
          <w:sz w:val="22"/>
          <w:szCs w:val="22"/>
        </w:rPr>
      </w:pPr>
    </w:p>
    <w:p w14:paraId="6E26C5E3" w14:textId="5B60391A" w:rsidR="00F33390" w:rsidRPr="00565C4D" w:rsidRDefault="00F33390" w:rsidP="00072C2A">
      <w:pPr>
        <w:spacing w:before="120" w:line="240" w:lineRule="auto"/>
        <w:jc w:val="center"/>
        <w:outlineLvl w:val="0"/>
        <w:rPr>
          <w:rFonts w:cs="Arial"/>
          <w:b/>
          <w:sz w:val="22"/>
          <w:szCs w:val="22"/>
        </w:rPr>
      </w:pPr>
      <w:r w:rsidRPr="00565C4D">
        <w:rPr>
          <w:rFonts w:cs="Arial"/>
          <w:b/>
          <w:sz w:val="22"/>
          <w:szCs w:val="22"/>
        </w:rPr>
        <w:t>Čl. X</w:t>
      </w:r>
      <w:r w:rsidR="00534A5D">
        <w:rPr>
          <w:rFonts w:cs="Arial"/>
          <w:b/>
          <w:sz w:val="22"/>
          <w:szCs w:val="22"/>
        </w:rPr>
        <w:t>I</w:t>
      </w:r>
    </w:p>
    <w:p w14:paraId="60828CC0" w14:textId="77777777" w:rsidR="00F33390" w:rsidRPr="00565C4D" w:rsidRDefault="00F33390" w:rsidP="0015001A">
      <w:pPr>
        <w:spacing w:line="240" w:lineRule="auto"/>
        <w:jc w:val="center"/>
        <w:rPr>
          <w:rFonts w:cs="Arial"/>
          <w:b/>
          <w:sz w:val="22"/>
          <w:szCs w:val="22"/>
        </w:rPr>
      </w:pPr>
      <w:r w:rsidRPr="00565C4D">
        <w:rPr>
          <w:rFonts w:cs="Arial"/>
          <w:b/>
          <w:sz w:val="22"/>
          <w:szCs w:val="22"/>
        </w:rPr>
        <w:t>DALŠÍ UJEDNÁNÍ</w:t>
      </w:r>
    </w:p>
    <w:p w14:paraId="0B5E8230" w14:textId="77777777" w:rsidR="00F33390" w:rsidRPr="00565C4D" w:rsidRDefault="00F33390" w:rsidP="0015001A">
      <w:pPr>
        <w:spacing w:line="240" w:lineRule="auto"/>
        <w:jc w:val="center"/>
        <w:rPr>
          <w:rFonts w:cs="Arial"/>
          <w:sz w:val="22"/>
          <w:szCs w:val="22"/>
        </w:rPr>
      </w:pPr>
    </w:p>
    <w:p w14:paraId="43B51626" w14:textId="77777777" w:rsidR="00F33390" w:rsidRPr="00565C4D" w:rsidRDefault="00F33390" w:rsidP="004F45E4">
      <w:pPr>
        <w:numPr>
          <w:ilvl w:val="0"/>
          <w:numId w:val="10"/>
        </w:numPr>
        <w:tabs>
          <w:tab w:val="left" w:pos="284"/>
        </w:tabs>
        <w:spacing w:after="120" w:line="240" w:lineRule="auto"/>
        <w:ind w:left="0" w:firstLine="0"/>
        <w:jc w:val="both"/>
        <w:rPr>
          <w:rFonts w:cs="Arial"/>
          <w:sz w:val="22"/>
          <w:szCs w:val="22"/>
        </w:rPr>
      </w:pPr>
      <w:r w:rsidRPr="00565C4D">
        <w:rPr>
          <w:rFonts w:cs="Arial"/>
          <w:sz w:val="22"/>
          <w:szCs w:val="22"/>
        </w:rPr>
        <w:t xml:space="preserve">Objednatel </w:t>
      </w:r>
      <w:r w:rsidR="00352ECA" w:rsidRPr="00565C4D">
        <w:rPr>
          <w:rFonts w:cs="Arial"/>
          <w:sz w:val="22"/>
          <w:szCs w:val="22"/>
        </w:rPr>
        <w:t xml:space="preserve">i odborný projektant </w:t>
      </w:r>
      <w:r w:rsidRPr="00565C4D">
        <w:rPr>
          <w:rFonts w:cs="Arial"/>
          <w:sz w:val="22"/>
          <w:szCs w:val="22"/>
        </w:rPr>
        <w:t>m</w:t>
      </w:r>
      <w:r w:rsidR="00EA6BC4" w:rsidRPr="00565C4D">
        <w:rPr>
          <w:rFonts w:cs="Arial"/>
          <w:sz w:val="22"/>
          <w:szCs w:val="22"/>
        </w:rPr>
        <w:t>ají</w:t>
      </w:r>
      <w:r w:rsidRPr="00565C4D">
        <w:rPr>
          <w:rFonts w:cs="Arial"/>
          <w:sz w:val="22"/>
          <w:szCs w:val="22"/>
        </w:rPr>
        <w:t xml:space="preserve"> právo kontrolovat postup prací dle své potřeby a</w:t>
      </w:r>
      <w:r w:rsidR="00686C5C" w:rsidRPr="00565C4D">
        <w:rPr>
          <w:rFonts w:cs="Arial"/>
          <w:sz w:val="22"/>
          <w:szCs w:val="22"/>
        </w:rPr>
        <w:t> </w:t>
      </w:r>
      <w:r w:rsidRPr="00565C4D">
        <w:rPr>
          <w:rFonts w:cs="Arial"/>
          <w:sz w:val="22"/>
          <w:szCs w:val="22"/>
        </w:rPr>
        <w:t>uvážení.</w:t>
      </w:r>
    </w:p>
    <w:p w14:paraId="151F77D0" w14:textId="77777777" w:rsidR="00EC79B9" w:rsidRPr="00E95025" w:rsidRDefault="00EC79B9" w:rsidP="004F45E4">
      <w:pPr>
        <w:numPr>
          <w:ilvl w:val="0"/>
          <w:numId w:val="10"/>
        </w:numPr>
        <w:tabs>
          <w:tab w:val="left" w:pos="284"/>
        </w:tabs>
        <w:spacing w:after="120" w:line="240" w:lineRule="auto"/>
        <w:ind w:left="0" w:firstLine="0"/>
        <w:jc w:val="both"/>
        <w:rPr>
          <w:rFonts w:cs="Arial"/>
          <w:sz w:val="22"/>
          <w:szCs w:val="22"/>
        </w:rPr>
      </w:pPr>
      <w:r w:rsidRPr="00E95025">
        <w:rPr>
          <w:rFonts w:cs="Arial"/>
          <w:sz w:val="22"/>
          <w:szCs w:val="22"/>
        </w:rPr>
        <w:lastRenderedPageBreak/>
        <w:t>Jestliže se při plnění této smlouvy ukáže nutnost provedení změny ve věcném obsahu smlouvy, bude tato změna provedena po vzájemném písemném souhlasu obou smluvních stran</w:t>
      </w:r>
      <w:r>
        <w:rPr>
          <w:rFonts w:cs="Arial"/>
          <w:sz w:val="22"/>
          <w:szCs w:val="22"/>
        </w:rPr>
        <w:t>.</w:t>
      </w:r>
    </w:p>
    <w:p w14:paraId="73442F64" w14:textId="77777777" w:rsidR="00EC79B9" w:rsidRDefault="00EC79B9" w:rsidP="004F45E4">
      <w:pPr>
        <w:numPr>
          <w:ilvl w:val="0"/>
          <w:numId w:val="10"/>
        </w:numPr>
        <w:tabs>
          <w:tab w:val="left" w:pos="284"/>
        </w:tabs>
        <w:spacing w:after="120" w:line="240" w:lineRule="auto"/>
        <w:ind w:left="0" w:firstLine="0"/>
        <w:jc w:val="both"/>
        <w:rPr>
          <w:rFonts w:cs="Arial"/>
          <w:sz w:val="22"/>
          <w:szCs w:val="22"/>
        </w:rPr>
      </w:pPr>
      <w:r w:rsidRPr="00E95025">
        <w:rPr>
          <w:rFonts w:cs="Arial"/>
          <w:sz w:val="22"/>
          <w:szCs w:val="22"/>
        </w:rPr>
        <w:t xml:space="preserve">Zhotovitel je povinen zajistit a financovat veškeré poddodavatelské práce a nese za ně </w:t>
      </w:r>
      <w:r>
        <w:rPr>
          <w:rFonts w:cs="Arial"/>
          <w:sz w:val="22"/>
          <w:szCs w:val="22"/>
        </w:rPr>
        <w:t>odpovědnost</w:t>
      </w:r>
      <w:r w:rsidRPr="00E95025">
        <w:rPr>
          <w:rFonts w:cs="Arial"/>
          <w:sz w:val="22"/>
          <w:szCs w:val="22"/>
        </w:rPr>
        <w:t xml:space="preserve"> v plném rozsahu.</w:t>
      </w:r>
    </w:p>
    <w:p w14:paraId="19DAFE73" w14:textId="77777777" w:rsidR="00F33390" w:rsidRPr="00565C4D" w:rsidRDefault="00F33390" w:rsidP="004F45E4">
      <w:pPr>
        <w:numPr>
          <w:ilvl w:val="0"/>
          <w:numId w:val="10"/>
        </w:numPr>
        <w:tabs>
          <w:tab w:val="left" w:pos="284"/>
        </w:tabs>
        <w:spacing w:after="120" w:line="240" w:lineRule="auto"/>
        <w:ind w:left="0" w:firstLine="0"/>
        <w:jc w:val="both"/>
        <w:rPr>
          <w:rFonts w:cs="Arial"/>
          <w:sz w:val="22"/>
          <w:szCs w:val="22"/>
        </w:rPr>
      </w:pPr>
      <w:r w:rsidRPr="00565C4D">
        <w:rPr>
          <w:rFonts w:cs="Arial"/>
          <w:sz w:val="22"/>
          <w:szCs w:val="22"/>
        </w:rPr>
        <w:t>Před úpravami vysázeného rostlinného materiálu, které by mohly mít vliv na jeho velikost, je povinen tuto skutečnost zhotovitel oznámit objednateli a úpravy provést až po kontrole a</w:t>
      </w:r>
      <w:r w:rsidR="00686C5C" w:rsidRPr="00565C4D">
        <w:rPr>
          <w:rFonts w:cs="Arial"/>
          <w:sz w:val="22"/>
          <w:szCs w:val="22"/>
        </w:rPr>
        <w:t> </w:t>
      </w:r>
      <w:r w:rsidRPr="00565C4D">
        <w:rPr>
          <w:rFonts w:cs="Arial"/>
          <w:sz w:val="22"/>
          <w:szCs w:val="22"/>
        </w:rPr>
        <w:t>odsouhlasení pověřeným pracovníkem objednatele</w:t>
      </w:r>
      <w:r w:rsidR="00F40815" w:rsidRPr="00565C4D">
        <w:rPr>
          <w:rFonts w:cs="Arial"/>
          <w:sz w:val="22"/>
          <w:szCs w:val="22"/>
        </w:rPr>
        <w:t>, popřípadě</w:t>
      </w:r>
      <w:r w:rsidR="00451635" w:rsidRPr="00565C4D">
        <w:rPr>
          <w:rFonts w:cs="Arial"/>
          <w:sz w:val="22"/>
          <w:szCs w:val="22"/>
        </w:rPr>
        <w:t xml:space="preserve"> odborným</w:t>
      </w:r>
      <w:r w:rsidR="00687D60" w:rsidRPr="00565C4D">
        <w:rPr>
          <w:rFonts w:cs="Arial"/>
          <w:sz w:val="22"/>
          <w:szCs w:val="22"/>
        </w:rPr>
        <w:t xml:space="preserve"> projektant</w:t>
      </w:r>
      <w:r w:rsidR="00451635" w:rsidRPr="00565C4D">
        <w:rPr>
          <w:rFonts w:cs="Arial"/>
          <w:sz w:val="22"/>
          <w:szCs w:val="22"/>
        </w:rPr>
        <w:t>em</w:t>
      </w:r>
      <w:r w:rsidRPr="00565C4D">
        <w:rPr>
          <w:rFonts w:cs="Arial"/>
          <w:sz w:val="22"/>
          <w:szCs w:val="22"/>
        </w:rPr>
        <w:t>.</w:t>
      </w:r>
    </w:p>
    <w:p w14:paraId="016043A5" w14:textId="77777777" w:rsidR="00F33390" w:rsidRPr="00565C4D" w:rsidRDefault="00F33390" w:rsidP="004F45E4">
      <w:pPr>
        <w:numPr>
          <w:ilvl w:val="0"/>
          <w:numId w:val="10"/>
        </w:numPr>
        <w:tabs>
          <w:tab w:val="left" w:pos="284"/>
        </w:tabs>
        <w:spacing w:after="120" w:line="240" w:lineRule="auto"/>
        <w:ind w:left="0" w:firstLine="0"/>
        <w:jc w:val="both"/>
        <w:rPr>
          <w:rFonts w:cs="Arial"/>
          <w:spacing w:val="-2"/>
          <w:sz w:val="22"/>
          <w:szCs w:val="22"/>
        </w:rPr>
      </w:pPr>
      <w:r w:rsidRPr="00565C4D">
        <w:rPr>
          <w:rFonts w:cs="Arial"/>
          <w:spacing w:val="-2"/>
          <w:sz w:val="22"/>
          <w:szCs w:val="22"/>
        </w:rPr>
        <w:t xml:space="preserve">Výsadba, která bude po dni předání objednateli poškozena nebo zničena třetí osobou, bude finančně hrazena objednatelem </w:t>
      </w:r>
      <w:r w:rsidR="006C14B5" w:rsidRPr="00565C4D">
        <w:rPr>
          <w:rFonts w:cs="Arial"/>
          <w:spacing w:val="-2"/>
          <w:sz w:val="22"/>
          <w:szCs w:val="22"/>
        </w:rPr>
        <w:t>–</w:t>
      </w:r>
      <w:r w:rsidRPr="00565C4D">
        <w:rPr>
          <w:rFonts w:cs="Arial"/>
          <w:spacing w:val="-2"/>
          <w:sz w:val="22"/>
          <w:szCs w:val="22"/>
        </w:rPr>
        <w:t xml:space="preserve"> v ostatních případech zhotovitelem v souladu s čl. VI</w:t>
      </w:r>
      <w:r w:rsidR="00687D60" w:rsidRPr="00565C4D">
        <w:rPr>
          <w:rFonts w:cs="Arial"/>
          <w:spacing w:val="-2"/>
          <w:sz w:val="22"/>
          <w:szCs w:val="22"/>
        </w:rPr>
        <w:t>I</w:t>
      </w:r>
      <w:r w:rsidRPr="00565C4D">
        <w:rPr>
          <w:rFonts w:cs="Arial"/>
          <w:spacing w:val="-2"/>
          <w:sz w:val="22"/>
          <w:szCs w:val="22"/>
        </w:rPr>
        <w:t>.</w:t>
      </w:r>
    </w:p>
    <w:p w14:paraId="650FB774" w14:textId="77777777" w:rsidR="00F33390" w:rsidRPr="00565C4D" w:rsidRDefault="00F33390" w:rsidP="004F45E4">
      <w:pPr>
        <w:numPr>
          <w:ilvl w:val="0"/>
          <w:numId w:val="10"/>
        </w:numPr>
        <w:tabs>
          <w:tab w:val="left" w:pos="284"/>
        </w:tabs>
        <w:spacing w:after="120" w:line="240" w:lineRule="auto"/>
        <w:ind w:left="0" w:firstLine="0"/>
        <w:jc w:val="both"/>
        <w:rPr>
          <w:rFonts w:cs="Arial"/>
          <w:sz w:val="22"/>
          <w:szCs w:val="22"/>
        </w:rPr>
      </w:pPr>
      <w:r w:rsidRPr="00565C4D">
        <w:rPr>
          <w:rFonts w:cs="Arial"/>
          <w:sz w:val="22"/>
          <w:szCs w:val="22"/>
        </w:rPr>
        <w:t>V případě zániku smlouvy za splnění podmínek uvedených v ob</w:t>
      </w:r>
      <w:r w:rsidR="003A2096" w:rsidRPr="00565C4D">
        <w:rPr>
          <w:rFonts w:cs="Arial"/>
          <w:sz w:val="22"/>
          <w:szCs w:val="22"/>
        </w:rPr>
        <w:t>čanském</w:t>
      </w:r>
      <w:r w:rsidRPr="00565C4D">
        <w:rPr>
          <w:rFonts w:cs="Arial"/>
          <w:sz w:val="22"/>
          <w:szCs w:val="22"/>
        </w:rPr>
        <w:t xml:space="preserve"> zákoníku, má zhotovitel nárok na poměrnou část odměny uvedenou v čl. V. vzhledem k rozsahu do té doby provedeného díla.</w:t>
      </w:r>
    </w:p>
    <w:p w14:paraId="26FDC4EB" w14:textId="6565DD94" w:rsidR="00F33390" w:rsidRPr="00565C4D" w:rsidRDefault="00F33390" w:rsidP="004F45E4">
      <w:pPr>
        <w:numPr>
          <w:ilvl w:val="0"/>
          <w:numId w:val="10"/>
        </w:numPr>
        <w:tabs>
          <w:tab w:val="left" w:pos="284"/>
        </w:tabs>
        <w:spacing w:after="120" w:line="240" w:lineRule="auto"/>
        <w:ind w:left="0" w:firstLine="0"/>
        <w:jc w:val="both"/>
        <w:rPr>
          <w:rFonts w:cs="Arial"/>
          <w:sz w:val="22"/>
          <w:szCs w:val="22"/>
        </w:rPr>
      </w:pPr>
      <w:r w:rsidRPr="00565C4D">
        <w:rPr>
          <w:rFonts w:cs="Arial"/>
          <w:sz w:val="22"/>
          <w:szCs w:val="22"/>
        </w:rPr>
        <w:t>Ukončení díla</w:t>
      </w:r>
      <w:r w:rsidR="00DD7EF5">
        <w:rPr>
          <w:rFonts w:cs="Arial"/>
          <w:sz w:val="22"/>
          <w:szCs w:val="22"/>
        </w:rPr>
        <w:t xml:space="preserve"> 1. etapy</w:t>
      </w:r>
      <w:r w:rsidRPr="00565C4D">
        <w:rPr>
          <w:rFonts w:cs="Arial"/>
          <w:sz w:val="22"/>
          <w:szCs w:val="22"/>
        </w:rPr>
        <w:t xml:space="preserve"> bude stanoveno pochůzkou a zápisem o předání a převzetí.</w:t>
      </w:r>
    </w:p>
    <w:p w14:paraId="70784043" w14:textId="77777777" w:rsidR="00565C4D" w:rsidRDefault="00565C4D" w:rsidP="004F45E4">
      <w:pPr>
        <w:numPr>
          <w:ilvl w:val="0"/>
          <w:numId w:val="10"/>
        </w:numPr>
        <w:tabs>
          <w:tab w:val="left" w:pos="284"/>
        </w:tabs>
        <w:spacing w:after="120" w:line="240" w:lineRule="auto"/>
        <w:ind w:left="0" w:firstLine="0"/>
        <w:jc w:val="both"/>
        <w:rPr>
          <w:rFonts w:cs="Arial"/>
          <w:sz w:val="22"/>
          <w:szCs w:val="22"/>
        </w:rPr>
      </w:pPr>
      <w:r>
        <w:rPr>
          <w:rFonts w:cs="Arial"/>
          <w:sz w:val="22"/>
          <w:szCs w:val="22"/>
        </w:rPr>
        <w:t>Smluvní strany se dále dohodly, že pokud zhotovitel pověří provedením díla nebo jeho části třetí osobu (poddodavatele), zavazuje se řádně a včas proplácet oprávněně vystavené faktury poddodavatelů za podmínek ve smlouvách s nimi sjednanými, kdy za řádné a včasné plnění se považuje plné uhrazení poddodavatelem vystavených faktur za poskytnutá plnění, a to vždy do 3 pracovních dnů od obdržení platby ze strany objedna</w:t>
      </w:r>
      <w:r w:rsidR="004D25AF">
        <w:rPr>
          <w:rFonts w:cs="Arial"/>
          <w:sz w:val="22"/>
          <w:szCs w:val="22"/>
        </w:rPr>
        <w:t>t</w:t>
      </w:r>
      <w:r>
        <w:rPr>
          <w:rFonts w:cs="Arial"/>
          <w:sz w:val="22"/>
          <w:szCs w:val="22"/>
        </w:rPr>
        <w:t>ele za konkrétní plnění. Objednatel má právo si smlouvy s poddodavateli vyžádat.</w:t>
      </w:r>
    </w:p>
    <w:p w14:paraId="504642D3" w14:textId="77777777" w:rsidR="00565C4D" w:rsidRDefault="00565C4D" w:rsidP="004F45E4">
      <w:pPr>
        <w:numPr>
          <w:ilvl w:val="0"/>
          <w:numId w:val="10"/>
        </w:numPr>
        <w:tabs>
          <w:tab w:val="left" w:pos="284"/>
        </w:tabs>
        <w:spacing w:after="120" w:line="240" w:lineRule="auto"/>
        <w:ind w:left="0" w:firstLine="0"/>
        <w:jc w:val="both"/>
        <w:rPr>
          <w:rFonts w:cs="Arial"/>
          <w:sz w:val="22"/>
          <w:szCs w:val="22"/>
        </w:rPr>
      </w:pPr>
      <w:r>
        <w:rPr>
          <w:rFonts w:cs="Arial"/>
          <w:sz w:val="22"/>
          <w:szCs w:val="22"/>
        </w:rPr>
        <w:t>Zhotovitel je povinen zajistit sjednání a dodržování smluvních podmínek se svými poddodavateli srovnatelných s podmínkami sjednanými v této smlouvě, a to zejména ve vztahu k výši smluvních pokut a délce záruční doby. Uvedené smluvní podmínky se považují za srovnatelné, bude-li výše smluvních po</w:t>
      </w:r>
      <w:r w:rsidR="009E137D">
        <w:rPr>
          <w:rFonts w:cs="Arial"/>
          <w:sz w:val="22"/>
          <w:szCs w:val="22"/>
        </w:rPr>
        <w:t>k</w:t>
      </w:r>
      <w:r>
        <w:rPr>
          <w:rFonts w:cs="Arial"/>
          <w:sz w:val="22"/>
          <w:szCs w:val="22"/>
        </w:rPr>
        <w:t>u</w:t>
      </w:r>
      <w:r w:rsidR="009E137D">
        <w:rPr>
          <w:rFonts w:cs="Arial"/>
          <w:sz w:val="22"/>
          <w:szCs w:val="22"/>
        </w:rPr>
        <w:t>t</w:t>
      </w:r>
      <w:r>
        <w:rPr>
          <w:rFonts w:cs="Arial"/>
          <w:sz w:val="22"/>
          <w:szCs w:val="22"/>
        </w:rPr>
        <w:t xml:space="preserve"> a délka záruční doby shodná s úpravou dle této smlouvy.</w:t>
      </w:r>
    </w:p>
    <w:p w14:paraId="327E757D" w14:textId="77777777" w:rsidR="00B35F9C" w:rsidRDefault="00B35F9C" w:rsidP="004F45E4">
      <w:pPr>
        <w:numPr>
          <w:ilvl w:val="0"/>
          <w:numId w:val="10"/>
        </w:numPr>
        <w:tabs>
          <w:tab w:val="left" w:pos="426"/>
        </w:tabs>
        <w:spacing w:after="120" w:line="240" w:lineRule="auto"/>
        <w:ind w:left="0" w:firstLine="0"/>
        <w:jc w:val="both"/>
        <w:rPr>
          <w:rFonts w:cs="Arial"/>
          <w:sz w:val="22"/>
          <w:szCs w:val="22"/>
        </w:rPr>
      </w:pPr>
      <w:r w:rsidRPr="002B6D99">
        <w:rPr>
          <w:rFonts w:cs="Arial"/>
          <w:sz w:val="22"/>
        </w:rPr>
        <w:t xml:space="preserve">Při nesplnění povinností (dle odst. </w:t>
      </w:r>
      <w:r w:rsidR="00D1755C">
        <w:rPr>
          <w:rFonts w:cs="Arial"/>
          <w:sz w:val="22"/>
        </w:rPr>
        <w:t>8</w:t>
      </w:r>
      <w:r>
        <w:rPr>
          <w:rFonts w:cs="Arial"/>
          <w:sz w:val="22"/>
        </w:rPr>
        <w:t xml:space="preserve"> a </w:t>
      </w:r>
      <w:r w:rsidR="00D1755C">
        <w:rPr>
          <w:rFonts w:cs="Arial"/>
          <w:sz w:val="22"/>
        </w:rPr>
        <w:t>9</w:t>
      </w:r>
      <w:r w:rsidRPr="002B6D99">
        <w:rPr>
          <w:rFonts w:cs="Arial"/>
          <w:sz w:val="22"/>
        </w:rPr>
        <w:t xml:space="preserve">) umožnit </w:t>
      </w:r>
      <w:r>
        <w:rPr>
          <w:rFonts w:cs="Arial"/>
          <w:sz w:val="22"/>
        </w:rPr>
        <w:t>objednateli</w:t>
      </w:r>
      <w:r w:rsidRPr="002B6D99">
        <w:rPr>
          <w:rFonts w:cs="Arial"/>
          <w:sz w:val="22"/>
        </w:rPr>
        <w:t xml:space="preserve"> kontrolu a/nebo doložit splnění příslušné povinnosti </w:t>
      </w:r>
      <w:r>
        <w:rPr>
          <w:rFonts w:cs="Arial"/>
          <w:sz w:val="22"/>
        </w:rPr>
        <w:t>zhotovitelem</w:t>
      </w:r>
      <w:r w:rsidRPr="002B6D99">
        <w:rPr>
          <w:rFonts w:cs="Arial"/>
          <w:sz w:val="22"/>
        </w:rPr>
        <w:t xml:space="preserve"> má </w:t>
      </w:r>
      <w:r>
        <w:rPr>
          <w:rFonts w:cs="Arial"/>
          <w:sz w:val="22"/>
        </w:rPr>
        <w:t>objednatel</w:t>
      </w:r>
      <w:r w:rsidRPr="002B6D99">
        <w:rPr>
          <w:rFonts w:cs="Arial"/>
          <w:sz w:val="22"/>
        </w:rPr>
        <w:t xml:space="preserve"> právo na smluvní pokutu ve výši </w:t>
      </w:r>
      <w:r w:rsidRPr="00387742">
        <w:rPr>
          <w:rFonts w:cs="Arial"/>
          <w:b/>
          <w:sz w:val="22"/>
        </w:rPr>
        <w:t>5.000 Kč</w:t>
      </w:r>
      <w:r w:rsidRPr="002B6D99">
        <w:rPr>
          <w:rFonts w:cs="Arial"/>
          <w:sz w:val="22"/>
        </w:rPr>
        <w:t xml:space="preserve"> za každý jednotlivý případ porušení kterékoli uvedené povinnosti</w:t>
      </w:r>
      <w:r>
        <w:rPr>
          <w:rFonts w:cs="Arial"/>
          <w:sz w:val="22"/>
        </w:rPr>
        <w:t xml:space="preserve"> (§ 6 ZZVZ).</w:t>
      </w:r>
    </w:p>
    <w:p w14:paraId="386E1846" w14:textId="77777777" w:rsidR="00CD4C12" w:rsidRPr="00663132" w:rsidRDefault="00CD4C12" w:rsidP="004F45E4">
      <w:pPr>
        <w:numPr>
          <w:ilvl w:val="0"/>
          <w:numId w:val="10"/>
        </w:numPr>
        <w:tabs>
          <w:tab w:val="left" w:pos="426"/>
        </w:tabs>
        <w:spacing w:after="120" w:line="240" w:lineRule="auto"/>
        <w:ind w:left="0" w:firstLine="0"/>
        <w:jc w:val="both"/>
        <w:rPr>
          <w:rFonts w:cs="Arial"/>
          <w:sz w:val="22"/>
          <w:szCs w:val="22"/>
        </w:rPr>
      </w:pPr>
      <w:r w:rsidRPr="009B1E46">
        <w:rPr>
          <w:rFonts w:cs="Arial"/>
          <w:spacing w:val="-2"/>
          <w:sz w:val="22"/>
          <w:szCs w:val="22"/>
        </w:rPr>
        <w:t xml:space="preserve">Zhotovitel je oprávněn změnit poddodavatele, kterými prokazoval kvalifikaci v zadávacím řízení na Veřejnou zakázku, pouze ze závažných důvodů, přičemž musí být novými poddodavateli splněny původní požadavky stanovené v zadávacích podmínkách na takového poddodavatele. Tato změna poddodavatele může být provedena pouze s předchozím písemným souhlasem objednatele. Každá změna poddodavatele, která nebude projednána a předem písemně schválena objednatelem, </w:t>
      </w:r>
      <w:r w:rsidRPr="009B1E46">
        <w:rPr>
          <w:rFonts w:cs="Arial"/>
          <w:spacing w:val="-4"/>
          <w:sz w:val="22"/>
          <w:szCs w:val="22"/>
        </w:rPr>
        <w:t>bude považována za závažné porušení smluvních povinností zhotovitele s tím spojenými důsledky, zejména pak s nárokem na náhradu škody, která objednateli vznikne.</w:t>
      </w:r>
    </w:p>
    <w:p w14:paraId="72A6036D" w14:textId="77777777" w:rsidR="00663132" w:rsidRDefault="00663132" w:rsidP="004F45E4">
      <w:pPr>
        <w:numPr>
          <w:ilvl w:val="0"/>
          <w:numId w:val="10"/>
        </w:numPr>
        <w:tabs>
          <w:tab w:val="left" w:pos="426"/>
        </w:tabs>
        <w:spacing w:after="120" w:line="240" w:lineRule="auto"/>
        <w:ind w:left="0" w:firstLine="0"/>
        <w:jc w:val="both"/>
        <w:rPr>
          <w:rFonts w:cs="Arial"/>
          <w:sz w:val="22"/>
          <w:szCs w:val="22"/>
        </w:rPr>
      </w:pPr>
      <w:r>
        <w:rPr>
          <w:rFonts w:cs="Arial"/>
          <w:sz w:val="22"/>
          <w:szCs w:val="22"/>
        </w:rPr>
        <w:t>Pokud zhotovitel prokazoval v zadávacím řízení určitou část kvalifikace prostřednictvím poddodavatele, je zhotovitel povinen zajistit a odpovídá za to, aby se takový poddodavatel podílel na plnění díla (zakázky) v tom rozsahu, v jakém se k tomu zavázal ve smlouvě se zhotovitelem a v jakém prokázal kvalifikaci.</w:t>
      </w:r>
    </w:p>
    <w:p w14:paraId="65DE702B" w14:textId="77777777" w:rsidR="00F33390" w:rsidRPr="00CD4C12" w:rsidRDefault="00F33390" w:rsidP="004F45E4">
      <w:pPr>
        <w:numPr>
          <w:ilvl w:val="0"/>
          <w:numId w:val="10"/>
        </w:numPr>
        <w:tabs>
          <w:tab w:val="left" w:pos="426"/>
        </w:tabs>
        <w:spacing w:after="120" w:line="240" w:lineRule="auto"/>
        <w:ind w:left="0" w:firstLine="0"/>
        <w:jc w:val="both"/>
        <w:rPr>
          <w:rFonts w:cs="Arial"/>
          <w:sz w:val="22"/>
        </w:rPr>
      </w:pPr>
      <w:r w:rsidRPr="00CD4C12">
        <w:rPr>
          <w:rFonts w:cs="Arial"/>
          <w:sz w:val="22"/>
        </w:rPr>
        <w:t>Obě smluvní strany jsou povinny vzájemně si oznámit všechny změny týkající se této smlouvy.</w:t>
      </w:r>
    </w:p>
    <w:p w14:paraId="21822054" w14:textId="1DB0F205" w:rsidR="005A41EB" w:rsidRDefault="005A41EB" w:rsidP="00EC69D3">
      <w:pPr>
        <w:numPr>
          <w:ilvl w:val="0"/>
          <w:numId w:val="10"/>
        </w:numPr>
        <w:tabs>
          <w:tab w:val="left" w:pos="426"/>
        </w:tabs>
        <w:spacing w:after="120" w:line="240" w:lineRule="auto"/>
        <w:ind w:left="0" w:firstLine="0"/>
        <w:jc w:val="both"/>
        <w:rPr>
          <w:rFonts w:cs="Arial"/>
          <w:sz w:val="22"/>
        </w:rPr>
      </w:pPr>
      <w:r>
        <w:rPr>
          <w:rFonts w:cs="Arial"/>
          <w:sz w:val="22"/>
        </w:rPr>
        <w:t xml:space="preserve">Dle § 100 </w:t>
      </w:r>
      <w:r w:rsidR="00993C21">
        <w:rPr>
          <w:rFonts w:cs="Arial"/>
          <w:sz w:val="22"/>
        </w:rPr>
        <w:t xml:space="preserve">ZZVZ </w:t>
      </w:r>
      <w:r>
        <w:rPr>
          <w:rFonts w:cs="Arial"/>
          <w:sz w:val="22"/>
        </w:rPr>
        <w:t>si objednatel vyhrazuje pro případ, že budou splněny podmínky pro odstoupení od této smlouvy ze strany objednatele a objednatel od smlouvy odstoupí, nebo pro případ, že bude rozhodnuto o úpadku vybraného dodavatele (zhotovitele), ať již jeho samotného, či jakožto člena sdružení, právo vyzvat k plnění zakázky dodavatele (účastníka), který se umístil jako další v pořadí, resp. v případě sdružení ostatní členy sdružení. Přitom platí, že:</w:t>
      </w:r>
    </w:p>
    <w:p w14:paraId="181EEFEA" w14:textId="77777777" w:rsidR="005A41EB" w:rsidRDefault="005A41EB" w:rsidP="001B5B8B">
      <w:pPr>
        <w:numPr>
          <w:ilvl w:val="0"/>
          <w:numId w:val="13"/>
        </w:numPr>
        <w:tabs>
          <w:tab w:val="left" w:pos="284"/>
        </w:tabs>
        <w:spacing w:after="60" w:line="240" w:lineRule="auto"/>
        <w:ind w:left="284" w:hanging="284"/>
        <w:jc w:val="both"/>
        <w:rPr>
          <w:rFonts w:cs="Arial"/>
          <w:sz w:val="22"/>
        </w:rPr>
      </w:pPr>
      <w:r>
        <w:rPr>
          <w:rFonts w:cs="Arial"/>
          <w:sz w:val="22"/>
        </w:rPr>
        <w:t xml:space="preserve">nový vyzvaný dodavatel vstoupí do práv a povinností zhotovitele dle této smlouvy (uzavřené s vybraným (původním) dodavatelem), avšak s výjimkou ujednání o ceně a </w:t>
      </w:r>
      <w:r>
        <w:rPr>
          <w:rFonts w:cs="Arial"/>
          <w:sz w:val="22"/>
        </w:rPr>
        <w:lastRenderedPageBreak/>
        <w:t>o termínu plnění (pro které platí výhrada změny níže).</w:t>
      </w:r>
    </w:p>
    <w:p w14:paraId="75E69CBA" w14:textId="77777777" w:rsidR="005A41EB" w:rsidRDefault="005A41EB" w:rsidP="001B5B8B">
      <w:pPr>
        <w:numPr>
          <w:ilvl w:val="0"/>
          <w:numId w:val="13"/>
        </w:numPr>
        <w:tabs>
          <w:tab w:val="left" w:pos="284"/>
        </w:tabs>
        <w:spacing w:after="60" w:line="240" w:lineRule="auto"/>
        <w:ind w:left="284" w:hanging="284"/>
        <w:jc w:val="both"/>
        <w:rPr>
          <w:rFonts w:cs="Arial"/>
          <w:sz w:val="22"/>
        </w:rPr>
      </w:pPr>
      <w:r>
        <w:rPr>
          <w:rFonts w:cs="Arial"/>
          <w:sz w:val="22"/>
        </w:rPr>
        <w:t xml:space="preserve">změna ceny plnění v takovém případě je také výhradou práva ve smyslu § 100 </w:t>
      </w:r>
      <w:r w:rsidR="00993C21">
        <w:rPr>
          <w:rFonts w:cs="Arial"/>
          <w:sz w:val="22"/>
        </w:rPr>
        <w:t xml:space="preserve">ZZVZ </w:t>
      </w:r>
      <w:r>
        <w:rPr>
          <w:rFonts w:cs="Arial"/>
          <w:sz w:val="22"/>
        </w:rPr>
        <w:t xml:space="preserve">změnit cenu plnění – cena plnění, resp. jeho zbytku, zhotovitele (původního – vybraného dodavatele) se změní za cenu nového vyzvaného dodavatele (nedokončené plnění se ocení na základě, resp. v souladu s nabídkou nového vyzvaného dodavatele); v případě, že v plnění zakázky budou pokračovat ostatní členové sdružení, platí pro ně původní nabídková cena. </w:t>
      </w:r>
      <w:r w:rsidRPr="00A521C4">
        <w:rPr>
          <w:rFonts w:cs="Arial"/>
          <w:sz w:val="22"/>
        </w:rPr>
        <w:t>Případný rozdíl v ceně v důsledku tohoto postupu půjde k tíži vybraného dodavatele (původního zhotovitele) jakožto vzniklá škoda.</w:t>
      </w:r>
    </w:p>
    <w:p w14:paraId="2B1778AB" w14:textId="77777777" w:rsidR="005A41EB" w:rsidRDefault="005A41EB" w:rsidP="001B5B8B">
      <w:pPr>
        <w:numPr>
          <w:ilvl w:val="0"/>
          <w:numId w:val="13"/>
        </w:numPr>
        <w:tabs>
          <w:tab w:val="left" w:pos="284"/>
        </w:tabs>
        <w:spacing w:after="120" w:line="240" w:lineRule="auto"/>
        <w:ind w:left="284" w:hanging="284"/>
        <w:jc w:val="both"/>
        <w:rPr>
          <w:rFonts w:cs="Arial"/>
          <w:sz w:val="22"/>
        </w:rPr>
      </w:pPr>
      <w:r>
        <w:rPr>
          <w:rFonts w:cs="Arial"/>
          <w:sz w:val="22"/>
        </w:rPr>
        <w:t xml:space="preserve">změna termínu plnění v takovém případě je také výhradou práva ve smyslu § 100 </w:t>
      </w:r>
      <w:r w:rsidR="00993C21">
        <w:rPr>
          <w:rFonts w:cs="Arial"/>
          <w:sz w:val="22"/>
        </w:rPr>
        <w:t xml:space="preserve">ZZVZ </w:t>
      </w:r>
      <w:r>
        <w:rPr>
          <w:rFonts w:cs="Arial"/>
          <w:sz w:val="22"/>
        </w:rPr>
        <w:t>změnit termín plnění – termín plnění se pro nového vyzvaného dodavatele prodlouží minimálně o dobu prokazatelného prodlení, které nebylo způsobeno novým vyzvaným dodavatelem, se zahájením plnění nového vyzvaného dodavatele oproti termínu, v němž měl zhotovitel (původní vybraný dodavatel) pokračovat v plnění.</w:t>
      </w:r>
    </w:p>
    <w:p w14:paraId="3E7CFD94" w14:textId="0B6264AB" w:rsidR="00664242" w:rsidRPr="00CD4C12" w:rsidRDefault="00664242" w:rsidP="004F45E4">
      <w:pPr>
        <w:numPr>
          <w:ilvl w:val="0"/>
          <w:numId w:val="10"/>
        </w:numPr>
        <w:tabs>
          <w:tab w:val="left" w:pos="426"/>
        </w:tabs>
        <w:spacing w:after="120" w:line="240" w:lineRule="auto"/>
        <w:ind w:left="0" w:firstLine="0"/>
        <w:jc w:val="both"/>
        <w:rPr>
          <w:rFonts w:cs="Arial"/>
          <w:sz w:val="22"/>
        </w:rPr>
      </w:pPr>
      <w:r w:rsidRPr="00664242">
        <w:rPr>
          <w:rFonts w:cs="Arial"/>
          <w:b/>
          <w:sz w:val="22"/>
        </w:rPr>
        <w:t>Pojištění zhotovitele</w:t>
      </w:r>
      <w:r>
        <w:rPr>
          <w:rFonts w:cs="Arial"/>
          <w:sz w:val="22"/>
        </w:rPr>
        <w:t xml:space="preserve"> – zhotovitel je povinen </w:t>
      </w:r>
      <w:r w:rsidR="00EE0828">
        <w:rPr>
          <w:rFonts w:cs="Arial"/>
          <w:sz w:val="22"/>
        </w:rPr>
        <w:t xml:space="preserve">být pojištěn na škody třetím osobám a je povinen </w:t>
      </w:r>
      <w:r>
        <w:rPr>
          <w:rFonts w:cs="Arial"/>
          <w:sz w:val="22"/>
        </w:rPr>
        <w:t xml:space="preserve">zajistit platnost a účinnost pojistné smlouvy po celou dobu trvání </w:t>
      </w:r>
      <w:r w:rsidR="00EE0828">
        <w:rPr>
          <w:rFonts w:cs="Arial"/>
          <w:sz w:val="22"/>
        </w:rPr>
        <w:t xml:space="preserve">této </w:t>
      </w:r>
      <w:r>
        <w:rPr>
          <w:rFonts w:cs="Arial"/>
          <w:sz w:val="22"/>
        </w:rPr>
        <w:t xml:space="preserve">smlouvy, resp. tak, aby vždy pokrylo případné </w:t>
      </w:r>
      <w:r w:rsidR="007C7806">
        <w:rPr>
          <w:rFonts w:cs="Arial"/>
          <w:sz w:val="22"/>
        </w:rPr>
        <w:t>škody v souvislosti s předmětnou zaká</w:t>
      </w:r>
      <w:r w:rsidR="00EE0828">
        <w:rPr>
          <w:rFonts w:cs="Arial"/>
          <w:sz w:val="22"/>
        </w:rPr>
        <w:t>z</w:t>
      </w:r>
      <w:r w:rsidR="007C7806">
        <w:rPr>
          <w:rFonts w:cs="Arial"/>
          <w:sz w:val="22"/>
        </w:rPr>
        <w:t>kou</w:t>
      </w:r>
      <w:r w:rsidR="00EE0828">
        <w:rPr>
          <w:rFonts w:cs="Arial"/>
          <w:sz w:val="22"/>
        </w:rPr>
        <w:t xml:space="preserve"> / dílem</w:t>
      </w:r>
      <w:r w:rsidR="007C7806">
        <w:rPr>
          <w:rFonts w:cs="Arial"/>
          <w:sz w:val="22"/>
        </w:rPr>
        <w:t>, jinak má objednatel právo uplatnit sankce nebo od smlouvy odstoupit. Limit pojistného plnění musí být v takové výši, aby vždy pokryl případné škody související s touto zakázkou</w:t>
      </w:r>
      <w:r w:rsidR="00EE0828">
        <w:rPr>
          <w:rFonts w:cs="Arial"/>
          <w:sz w:val="22"/>
        </w:rPr>
        <w:t xml:space="preserve"> / dílem dle této smlouvy</w:t>
      </w:r>
      <w:r w:rsidR="007C7806">
        <w:rPr>
          <w:rFonts w:cs="Arial"/>
          <w:sz w:val="22"/>
        </w:rPr>
        <w:t xml:space="preserve"> nejméně však </w:t>
      </w:r>
      <w:r w:rsidR="0029483E">
        <w:rPr>
          <w:rFonts w:cs="Arial"/>
          <w:sz w:val="22"/>
        </w:rPr>
        <w:t>3</w:t>
      </w:r>
      <w:r w:rsidR="007C7806">
        <w:rPr>
          <w:rFonts w:cs="Arial"/>
          <w:sz w:val="22"/>
        </w:rPr>
        <w:t xml:space="preserve"> mil. Kč. Pokud bude pojistná částka stanovena v cizí měně, přepočítá se podle kurzu ČNB platného v den předcházející dni podání nabídky; případ změny kurzu v tento den se bude posuzovat ve prospěch zhotovitele.</w:t>
      </w:r>
    </w:p>
    <w:p w14:paraId="5C18FF37" w14:textId="77777777" w:rsidR="005208A7" w:rsidRPr="00565C4D" w:rsidRDefault="005208A7" w:rsidP="005208A7">
      <w:pPr>
        <w:spacing w:line="240" w:lineRule="auto"/>
        <w:jc w:val="both"/>
        <w:rPr>
          <w:rFonts w:cs="Arial"/>
          <w:b/>
          <w:sz w:val="22"/>
          <w:szCs w:val="22"/>
        </w:rPr>
      </w:pPr>
    </w:p>
    <w:p w14:paraId="4603C2C3" w14:textId="396BB325" w:rsidR="00F33390" w:rsidRPr="00565C4D" w:rsidRDefault="00F33390" w:rsidP="00072C2A">
      <w:pPr>
        <w:spacing w:before="120" w:line="240" w:lineRule="auto"/>
        <w:jc w:val="center"/>
        <w:outlineLvl w:val="0"/>
        <w:rPr>
          <w:rFonts w:cs="Arial"/>
          <w:b/>
          <w:sz w:val="22"/>
          <w:szCs w:val="22"/>
        </w:rPr>
      </w:pPr>
      <w:r w:rsidRPr="00565C4D">
        <w:rPr>
          <w:rFonts w:cs="Arial"/>
          <w:b/>
          <w:sz w:val="22"/>
          <w:szCs w:val="22"/>
        </w:rPr>
        <w:t>Čl. X</w:t>
      </w:r>
      <w:r w:rsidR="00CF71DD" w:rsidRPr="00565C4D">
        <w:rPr>
          <w:rFonts w:cs="Arial"/>
          <w:b/>
          <w:sz w:val="22"/>
          <w:szCs w:val="22"/>
        </w:rPr>
        <w:t>I</w:t>
      </w:r>
      <w:r w:rsidR="00534A5D">
        <w:rPr>
          <w:rFonts w:cs="Arial"/>
          <w:b/>
          <w:sz w:val="22"/>
          <w:szCs w:val="22"/>
        </w:rPr>
        <w:t>I</w:t>
      </w:r>
    </w:p>
    <w:p w14:paraId="19538E41" w14:textId="77777777" w:rsidR="00F33390" w:rsidRPr="00565C4D" w:rsidRDefault="00F33390" w:rsidP="0015001A">
      <w:pPr>
        <w:spacing w:line="240" w:lineRule="auto"/>
        <w:jc w:val="center"/>
        <w:rPr>
          <w:rFonts w:cs="Arial"/>
          <w:b/>
          <w:sz w:val="22"/>
          <w:szCs w:val="22"/>
        </w:rPr>
      </w:pPr>
      <w:r w:rsidRPr="00565C4D">
        <w:rPr>
          <w:rFonts w:cs="Arial"/>
          <w:b/>
          <w:sz w:val="22"/>
          <w:szCs w:val="22"/>
        </w:rPr>
        <w:t>ZVLÁŠTNÍ USTANOVENÍ</w:t>
      </w:r>
    </w:p>
    <w:p w14:paraId="35851E2B" w14:textId="77777777" w:rsidR="00F33390" w:rsidRPr="00565C4D" w:rsidRDefault="00F33390" w:rsidP="0015001A">
      <w:pPr>
        <w:spacing w:line="240" w:lineRule="auto"/>
        <w:jc w:val="center"/>
        <w:rPr>
          <w:rFonts w:cs="Arial"/>
          <w:sz w:val="22"/>
          <w:szCs w:val="22"/>
        </w:rPr>
      </w:pPr>
    </w:p>
    <w:p w14:paraId="4EE32732" w14:textId="6973675D" w:rsidR="00F33390" w:rsidRPr="00565C4D" w:rsidRDefault="00F33390" w:rsidP="004F45E4">
      <w:pPr>
        <w:numPr>
          <w:ilvl w:val="0"/>
          <w:numId w:val="11"/>
        </w:numPr>
        <w:tabs>
          <w:tab w:val="left" w:pos="284"/>
        </w:tabs>
        <w:spacing w:after="120" w:line="240" w:lineRule="auto"/>
        <w:ind w:left="0" w:firstLine="0"/>
        <w:jc w:val="both"/>
        <w:rPr>
          <w:rFonts w:cs="Arial"/>
          <w:sz w:val="22"/>
          <w:szCs w:val="22"/>
        </w:rPr>
      </w:pPr>
      <w:r w:rsidRPr="00565C4D">
        <w:rPr>
          <w:rFonts w:cs="Arial"/>
          <w:sz w:val="22"/>
          <w:szCs w:val="22"/>
        </w:rPr>
        <w:t xml:space="preserve">V případě prodlení objednatele s placením faktury za dodané </w:t>
      </w:r>
      <w:r w:rsidR="00323E61" w:rsidRPr="00565C4D">
        <w:rPr>
          <w:rFonts w:cs="Arial"/>
          <w:sz w:val="22"/>
          <w:szCs w:val="22"/>
        </w:rPr>
        <w:t xml:space="preserve">dodávky </w:t>
      </w:r>
      <w:r w:rsidRPr="00565C4D">
        <w:rPr>
          <w:rFonts w:cs="Arial"/>
          <w:sz w:val="22"/>
          <w:szCs w:val="22"/>
        </w:rPr>
        <w:t>a provedené práce dle čl. II</w:t>
      </w:r>
      <w:r w:rsidR="00F40815" w:rsidRPr="00565C4D">
        <w:rPr>
          <w:rFonts w:cs="Arial"/>
          <w:sz w:val="22"/>
          <w:szCs w:val="22"/>
        </w:rPr>
        <w:t>I.</w:t>
      </w:r>
      <w:r w:rsidRPr="00565C4D">
        <w:rPr>
          <w:rFonts w:cs="Arial"/>
          <w:sz w:val="22"/>
          <w:szCs w:val="22"/>
        </w:rPr>
        <w:t xml:space="preserve"> této smlouvy, uhradí objednatel zhotoviteli </w:t>
      </w:r>
      <w:r w:rsidR="00A521C4">
        <w:rPr>
          <w:rFonts w:cs="Arial"/>
          <w:sz w:val="22"/>
          <w:szCs w:val="22"/>
        </w:rPr>
        <w:t xml:space="preserve">úrok z prodlení dle příslušného právního předpisu (§ 1970 občanského zákoníku). </w:t>
      </w:r>
    </w:p>
    <w:p w14:paraId="7B637F41" w14:textId="087F462A" w:rsidR="006F6444" w:rsidRDefault="00F33390" w:rsidP="004F45E4">
      <w:pPr>
        <w:numPr>
          <w:ilvl w:val="0"/>
          <w:numId w:val="11"/>
        </w:numPr>
        <w:tabs>
          <w:tab w:val="left" w:pos="284"/>
        </w:tabs>
        <w:spacing w:after="120" w:line="240" w:lineRule="auto"/>
        <w:ind w:left="0" w:firstLine="0"/>
        <w:jc w:val="both"/>
        <w:rPr>
          <w:rFonts w:cs="Arial"/>
          <w:sz w:val="22"/>
          <w:szCs w:val="22"/>
        </w:rPr>
      </w:pPr>
      <w:r w:rsidRPr="00565C4D">
        <w:rPr>
          <w:rFonts w:cs="Arial"/>
          <w:sz w:val="22"/>
          <w:szCs w:val="22"/>
        </w:rPr>
        <w:t xml:space="preserve">V případě prodlení zhotovitele s termínem </w:t>
      </w:r>
      <w:r w:rsidR="00B90E0B" w:rsidRPr="00565C4D">
        <w:rPr>
          <w:rFonts w:cs="Arial"/>
          <w:sz w:val="22"/>
          <w:szCs w:val="22"/>
        </w:rPr>
        <w:t>dokončení díla</w:t>
      </w:r>
      <w:r w:rsidR="00DD7EF5">
        <w:rPr>
          <w:rFonts w:cs="Arial"/>
          <w:sz w:val="22"/>
          <w:szCs w:val="22"/>
        </w:rPr>
        <w:t xml:space="preserve"> 1. etapy</w:t>
      </w:r>
      <w:r w:rsidRPr="00565C4D">
        <w:rPr>
          <w:rFonts w:cs="Arial"/>
          <w:sz w:val="22"/>
          <w:szCs w:val="22"/>
        </w:rPr>
        <w:t xml:space="preserve"> a prov</w:t>
      </w:r>
      <w:r w:rsidR="00A521C4">
        <w:rPr>
          <w:rFonts w:cs="Arial"/>
          <w:sz w:val="22"/>
          <w:szCs w:val="22"/>
        </w:rPr>
        <w:t>á</w:t>
      </w:r>
      <w:r w:rsidRPr="00565C4D">
        <w:rPr>
          <w:rFonts w:cs="Arial"/>
          <w:sz w:val="22"/>
          <w:szCs w:val="22"/>
        </w:rPr>
        <w:t>d</w:t>
      </w:r>
      <w:r w:rsidR="00A521C4">
        <w:rPr>
          <w:rFonts w:cs="Arial"/>
          <w:sz w:val="22"/>
          <w:szCs w:val="22"/>
        </w:rPr>
        <w:t>ě</w:t>
      </w:r>
      <w:r w:rsidRPr="00565C4D">
        <w:rPr>
          <w:rFonts w:cs="Arial"/>
          <w:sz w:val="22"/>
          <w:szCs w:val="22"/>
        </w:rPr>
        <w:t>ní</w:t>
      </w:r>
      <w:r w:rsidR="00AA1ECB" w:rsidRPr="00565C4D">
        <w:rPr>
          <w:rFonts w:cs="Arial"/>
          <w:sz w:val="22"/>
          <w:szCs w:val="22"/>
        </w:rPr>
        <w:t>m</w:t>
      </w:r>
      <w:r w:rsidRPr="00565C4D">
        <w:rPr>
          <w:rFonts w:cs="Arial"/>
          <w:sz w:val="22"/>
          <w:szCs w:val="22"/>
        </w:rPr>
        <w:t xml:space="preserve"> prací dle čl. II</w:t>
      </w:r>
      <w:r w:rsidR="00F40815" w:rsidRPr="00565C4D">
        <w:rPr>
          <w:rFonts w:cs="Arial"/>
          <w:sz w:val="22"/>
          <w:szCs w:val="22"/>
        </w:rPr>
        <w:t>I.</w:t>
      </w:r>
      <w:r w:rsidRPr="00565C4D">
        <w:rPr>
          <w:rFonts w:cs="Arial"/>
          <w:sz w:val="22"/>
          <w:szCs w:val="22"/>
        </w:rPr>
        <w:t xml:space="preserve"> této smlouvy, zaplatí zhotovitel objednateli smluvní pokutu ve výši</w:t>
      </w:r>
      <w:r w:rsidR="009A289A" w:rsidRPr="00565C4D">
        <w:rPr>
          <w:rFonts w:cs="Arial"/>
          <w:sz w:val="22"/>
          <w:szCs w:val="22"/>
        </w:rPr>
        <w:t xml:space="preserve"> </w:t>
      </w:r>
      <w:r w:rsidR="00686C5C" w:rsidRPr="001B5B8B">
        <w:rPr>
          <w:rFonts w:cs="Arial"/>
          <w:b/>
          <w:sz w:val="22"/>
          <w:szCs w:val="22"/>
        </w:rPr>
        <w:t>0,2 %</w:t>
      </w:r>
      <w:r w:rsidR="00686C5C" w:rsidRPr="00565C4D">
        <w:rPr>
          <w:rFonts w:cs="Arial"/>
          <w:sz w:val="22"/>
          <w:szCs w:val="22"/>
        </w:rPr>
        <w:t xml:space="preserve"> z ceny díla v Kč bez</w:t>
      </w:r>
      <w:r w:rsidR="004D25AF" w:rsidRPr="00565C4D" w:rsidDel="004D25AF">
        <w:rPr>
          <w:rFonts w:cs="Arial"/>
          <w:sz w:val="22"/>
          <w:szCs w:val="22"/>
        </w:rPr>
        <w:t xml:space="preserve"> </w:t>
      </w:r>
      <w:r w:rsidR="00D1755C">
        <w:rPr>
          <w:rFonts w:cs="Arial"/>
          <w:sz w:val="22"/>
          <w:szCs w:val="22"/>
        </w:rPr>
        <w:t>D</w:t>
      </w:r>
      <w:r w:rsidR="00686C5C" w:rsidRPr="00565C4D">
        <w:rPr>
          <w:rFonts w:cs="Arial"/>
          <w:sz w:val="22"/>
          <w:szCs w:val="22"/>
        </w:rPr>
        <w:t>PH</w:t>
      </w:r>
      <w:r w:rsidR="006F6444" w:rsidRPr="00565C4D">
        <w:rPr>
          <w:rFonts w:cs="Arial"/>
          <w:sz w:val="22"/>
          <w:szCs w:val="22"/>
        </w:rPr>
        <w:t xml:space="preserve"> za každý </w:t>
      </w:r>
      <w:r w:rsidR="00686C5C" w:rsidRPr="00565C4D">
        <w:rPr>
          <w:rFonts w:cs="Arial"/>
          <w:sz w:val="22"/>
          <w:szCs w:val="22"/>
        </w:rPr>
        <w:t xml:space="preserve">i započatý </w:t>
      </w:r>
      <w:r w:rsidR="006F6444" w:rsidRPr="00565C4D">
        <w:rPr>
          <w:rFonts w:cs="Arial"/>
          <w:sz w:val="22"/>
          <w:szCs w:val="22"/>
        </w:rPr>
        <w:t>den prodlení.</w:t>
      </w:r>
    </w:p>
    <w:p w14:paraId="3315D581" w14:textId="13846E83" w:rsidR="00EC79B9" w:rsidRPr="00092FDD" w:rsidRDefault="00EC79B9" w:rsidP="004F45E4">
      <w:pPr>
        <w:numPr>
          <w:ilvl w:val="0"/>
          <w:numId w:val="11"/>
        </w:numPr>
        <w:tabs>
          <w:tab w:val="left" w:pos="284"/>
        </w:tabs>
        <w:spacing w:after="120" w:line="240" w:lineRule="auto"/>
        <w:ind w:left="0" w:firstLine="0"/>
        <w:jc w:val="both"/>
        <w:rPr>
          <w:rFonts w:cs="Arial"/>
          <w:sz w:val="22"/>
          <w:szCs w:val="22"/>
        </w:rPr>
      </w:pPr>
      <w:r w:rsidRPr="00092FDD">
        <w:rPr>
          <w:rFonts w:cs="Arial"/>
          <w:sz w:val="22"/>
          <w:szCs w:val="22"/>
        </w:rPr>
        <w:t xml:space="preserve">V případě, že zhotovitel nebude plnit povinnosti uvedené v této smlouvě, vyhrazuje si objednatel právo vypovědět tuto smlouvu (výpovědní lhůta bude činit dva měsíce) a zhotovitel je povinen v tomto případě zaplatit objednateli jednorázovou smluvní pokutu ve výši </w:t>
      </w:r>
      <w:r w:rsidR="001B5B8B" w:rsidRPr="00AD030B">
        <w:rPr>
          <w:rFonts w:cs="Arial"/>
          <w:b/>
          <w:sz w:val="22"/>
          <w:szCs w:val="22"/>
        </w:rPr>
        <w:t>10</w:t>
      </w:r>
      <w:r w:rsidRPr="00AD030B">
        <w:rPr>
          <w:rFonts w:cs="Arial"/>
          <w:b/>
          <w:sz w:val="22"/>
          <w:szCs w:val="22"/>
        </w:rPr>
        <w:t>0.000 Kč</w:t>
      </w:r>
      <w:r w:rsidRPr="00092FDD">
        <w:rPr>
          <w:rFonts w:cs="Arial"/>
          <w:sz w:val="22"/>
          <w:szCs w:val="22"/>
        </w:rPr>
        <w:t>, a to do 30 kalendářních dnů ode dne předčasného ukončení platnosti této smlouvy na účet objednatele.</w:t>
      </w:r>
    </w:p>
    <w:p w14:paraId="5E62E87B" w14:textId="1BD24C42" w:rsidR="00FE6EA4" w:rsidRDefault="00FE6EA4" w:rsidP="0015001A">
      <w:pPr>
        <w:spacing w:line="240" w:lineRule="auto"/>
        <w:jc w:val="both"/>
        <w:rPr>
          <w:rFonts w:cs="Arial"/>
          <w:sz w:val="22"/>
          <w:szCs w:val="22"/>
        </w:rPr>
      </w:pPr>
    </w:p>
    <w:p w14:paraId="7022225E" w14:textId="77777777" w:rsidR="00383A23" w:rsidRPr="00565C4D" w:rsidRDefault="00383A23" w:rsidP="00383A23">
      <w:pPr>
        <w:spacing w:before="120" w:line="240" w:lineRule="auto"/>
        <w:jc w:val="center"/>
        <w:outlineLvl w:val="0"/>
        <w:rPr>
          <w:rFonts w:cs="Arial"/>
          <w:b/>
          <w:sz w:val="22"/>
          <w:szCs w:val="22"/>
        </w:rPr>
      </w:pPr>
      <w:r w:rsidRPr="00565C4D">
        <w:rPr>
          <w:rFonts w:cs="Arial"/>
          <w:b/>
          <w:sz w:val="22"/>
          <w:szCs w:val="22"/>
        </w:rPr>
        <w:t>Čl. XII</w:t>
      </w:r>
      <w:r>
        <w:rPr>
          <w:rFonts w:cs="Arial"/>
          <w:b/>
          <w:sz w:val="22"/>
          <w:szCs w:val="22"/>
        </w:rPr>
        <w:t>I</w:t>
      </w:r>
    </w:p>
    <w:p w14:paraId="688D6782" w14:textId="2ADE729A" w:rsidR="00383A23" w:rsidRDefault="00383A23" w:rsidP="00383A23">
      <w:pPr>
        <w:spacing w:line="240" w:lineRule="auto"/>
        <w:jc w:val="center"/>
        <w:rPr>
          <w:rFonts w:cs="Arial"/>
          <w:b/>
          <w:sz w:val="22"/>
          <w:szCs w:val="22"/>
        </w:rPr>
      </w:pPr>
      <w:r>
        <w:rPr>
          <w:rFonts w:cs="Arial"/>
          <w:b/>
          <w:sz w:val="22"/>
          <w:szCs w:val="22"/>
        </w:rPr>
        <w:t>ZAJIŠTĚNÍ ZÁRUKY ZA KVALITU DÍLA</w:t>
      </w:r>
    </w:p>
    <w:p w14:paraId="32DF3A6A" w14:textId="77777777" w:rsidR="00383A23" w:rsidRPr="00565C4D" w:rsidRDefault="00383A23" w:rsidP="00383A23">
      <w:pPr>
        <w:spacing w:line="240" w:lineRule="auto"/>
        <w:jc w:val="center"/>
        <w:rPr>
          <w:rFonts w:cs="Arial"/>
          <w:b/>
          <w:sz w:val="22"/>
          <w:szCs w:val="22"/>
        </w:rPr>
      </w:pPr>
    </w:p>
    <w:p w14:paraId="052F0DCA" w14:textId="77777777" w:rsidR="00383A23" w:rsidRPr="00383A23" w:rsidRDefault="00383A23" w:rsidP="00383A23">
      <w:pPr>
        <w:numPr>
          <w:ilvl w:val="0"/>
          <w:numId w:val="26"/>
        </w:numPr>
        <w:tabs>
          <w:tab w:val="left" w:pos="284"/>
        </w:tabs>
        <w:spacing w:after="120" w:line="240" w:lineRule="auto"/>
        <w:ind w:left="0" w:firstLine="0"/>
        <w:jc w:val="both"/>
        <w:rPr>
          <w:rFonts w:cs="Arial"/>
          <w:sz w:val="22"/>
          <w:szCs w:val="22"/>
        </w:rPr>
      </w:pPr>
      <w:r>
        <w:rPr>
          <w:rFonts w:cs="Arial"/>
          <w:color w:val="000000"/>
          <w:sz w:val="22"/>
          <w:szCs w:val="22"/>
        </w:rPr>
        <w:t>Objednatel požaduje poskytnutí záruky za kvalitu díla (dále také zajištění), a to buď formou bankovní záruky či jiného dokumentu vystaveného bankou (dále jen bankovní záruka) či vkladem příslušné částky na účet objednatele (č. 6015-1020793399/0800, variabilní symbol – IČO zhotovitele), ze strany zhotovitele na odstranění vad uplatněných z titulu odpovědnosti za vady a ze záruky na částku ve výši 5 % ceny díla bez DPH dle této smlouvy, jakož i za splnění dalších povinností zhotovitele v záruční době, které vyplývají z této smlouvy.</w:t>
      </w:r>
    </w:p>
    <w:p w14:paraId="1241E157" w14:textId="77777777" w:rsidR="00383A23" w:rsidRPr="00383A23" w:rsidRDefault="00383A23" w:rsidP="00383A23">
      <w:pPr>
        <w:numPr>
          <w:ilvl w:val="0"/>
          <w:numId w:val="26"/>
        </w:numPr>
        <w:tabs>
          <w:tab w:val="left" w:pos="284"/>
        </w:tabs>
        <w:spacing w:after="120" w:line="240" w:lineRule="auto"/>
        <w:ind w:left="0" w:firstLine="0"/>
        <w:jc w:val="both"/>
        <w:rPr>
          <w:rFonts w:cs="Arial"/>
          <w:sz w:val="22"/>
          <w:szCs w:val="22"/>
        </w:rPr>
      </w:pPr>
      <w:r>
        <w:rPr>
          <w:rFonts w:cs="Arial"/>
          <w:color w:val="000000"/>
          <w:sz w:val="22"/>
          <w:szCs w:val="22"/>
        </w:rPr>
        <w:t>Bankovní záruku za kvalitu díla či kopii dokladu o převodu finančních prostředků předloží zhotovitel objednateli nejpozději v okamžiku podpisu protokolu o předání a převzetí díla.</w:t>
      </w:r>
    </w:p>
    <w:p w14:paraId="0D065CEF" w14:textId="77777777" w:rsidR="00383A23" w:rsidRPr="00383A23" w:rsidRDefault="00383A23" w:rsidP="00383A23">
      <w:pPr>
        <w:numPr>
          <w:ilvl w:val="0"/>
          <w:numId w:val="26"/>
        </w:numPr>
        <w:tabs>
          <w:tab w:val="left" w:pos="284"/>
        </w:tabs>
        <w:spacing w:after="120" w:line="240" w:lineRule="auto"/>
        <w:ind w:left="0" w:firstLine="0"/>
        <w:jc w:val="both"/>
        <w:rPr>
          <w:rFonts w:cs="Arial"/>
          <w:sz w:val="22"/>
          <w:szCs w:val="22"/>
        </w:rPr>
      </w:pPr>
      <w:r>
        <w:rPr>
          <w:rFonts w:cs="Arial"/>
          <w:color w:val="000000"/>
          <w:sz w:val="22"/>
          <w:szCs w:val="22"/>
        </w:rPr>
        <w:t xml:space="preserve">Před uplatněním plnění ze zajištění oznámí objednatel písemně zhotoviteli výši požadovaného plnění ze strany banky či zhotovitele. Zhotovitel je povinen doručit objednateli novou záruční listinu (v případě poskytnutí bankovní záruky) ve znění shodném s předchozí záruční listinou, v původní výši nejpozději do 7 kalendářních dnů od jejího úplného vyčerpání </w:t>
      </w:r>
      <w:r>
        <w:rPr>
          <w:rFonts w:cs="Arial"/>
          <w:color w:val="000000"/>
          <w:sz w:val="22"/>
          <w:szCs w:val="22"/>
        </w:rPr>
        <w:lastRenderedPageBreak/>
        <w:t>či kopii dokladu o převodu finančních prostředků na účet objednatele a to do výše původního vkladu. Bankovní záruka, resp. finanční prostředky, budou objednatelem uvolněny nejpozději po uplynutí záruční doby, a to na základě písemné žádosti zhotovitele.</w:t>
      </w:r>
    </w:p>
    <w:p w14:paraId="1815F944" w14:textId="48EC2523" w:rsidR="00383A23" w:rsidRPr="00383A23" w:rsidRDefault="00383A23" w:rsidP="00383A23">
      <w:pPr>
        <w:numPr>
          <w:ilvl w:val="0"/>
          <w:numId w:val="26"/>
        </w:numPr>
        <w:tabs>
          <w:tab w:val="left" w:pos="284"/>
        </w:tabs>
        <w:spacing w:after="120" w:line="240" w:lineRule="auto"/>
        <w:ind w:left="0" w:firstLine="0"/>
        <w:jc w:val="both"/>
        <w:rPr>
          <w:rFonts w:cs="Arial"/>
          <w:sz w:val="22"/>
          <w:szCs w:val="22"/>
        </w:rPr>
      </w:pPr>
      <w:r>
        <w:rPr>
          <w:rFonts w:cs="Arial"/>
          <w:color w:val="000000"/>
          <w:sz w:val="22"/>
          <w:szCs w:val="22"/>
        </w:rPr>
        <w:t>Z bankovní záruky musí vyplývat právo objednatele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 přičemž platí, že:</w:t>
      </w:r>
    </w:p>
    <w:p w14:paraId="4BE06D22" w14:textId="77777777" w:rsidR="00383A23" w:rsidRDefault="00383A23" w:rsidP="00383A23">
      <w:pPr>
        <w:pStyle w:val="Zkladntext3"/>
        <w:tabs>
          <w:tab w:val="left" w:pos="709"/>
        </w:tabs>
        <w:spacing w:after="60"/>
        <w:ind w:left="360"/>
        <w:jc w:val="both"/>
        <w:rPr>
          <w:rFonts w:cs="Arial"/>
          <w:color w:val="000000"/>
          <w:sz w:val="22"/>
          <w:szCs w:val="22"/>
        </w:rPr>
      </w:pPr>
      <w:r>
        <w:rPr>
          <w:rFonts w:cs="Arial"/>
          <w:color w:val="000000"/>
          <w:sz w:val="22"/>
          <w:szCs w:val="22"/>
        </w:rPr>
        <w:t xml:space="preserve">a) </w:t>
      </w:r>
      <w:r>
        <w:rPr>
          <w:rFonts w:cs="Arial"/>
          <w:color w:val="000000"/>
          <w:sz w:val="22"/>
          <w:szCs w:val="22"/>
        </w:rPr>
        <w:tab/>
        <w:t>v případě jakékoli změny záruční lhůty je zhotovitel povinen platnost bankovní záruky prodloužit tak, aby trvala po celou dobu záruční lhůty,</w:t>
      </w:r>
    </w:p>
    <w:p w14:paraId="7BC79501" w14:textId="77777777" w:rsidR="00383A23" w:rsidRDefault="00383A23" w:rsidP="00383A23">
      <w:pPr>
        <w:pStyle w:val="Zkladntext3"/>
        <w:tabs>
          <w:tab w:val="left" w:pos="709"/>
        </w:tabs>
        <w:spacing w:after="60"/>
        <w:ind w:left="360"/>
        <w:jc w:val="both"/>
        <w:rPr>
          <w:rFonts w:cs="Arial"/>
          <w:color w:val="000000"/>
          <w:sz w:val="22"/>
          <w:szCs w:val="22"/>
        </w:rPr>
      </w:pPr>
      <w:r>
        <w:rPr>
          <w:rFonts w:cs="Arial"/>
          <w:color w:val="000000"/>
          <w:sz w:val="22"/>
          <w:szCs w:val="22"/>
        </w:rPr>
        <w:t xml:space="preserve">b) </w:t>
      </w:r>
      <w:r>
        <w:rPr>
          <w:rFonts w:cs="Arial"/>
          <w:color w:val="000000"/>
          <w:sz w:val="22"/>
          <w:szCs w:val="22"/>
        </w:rPr>
        <w:tab/>
        <w:t>právo na záruky je objednatel oprávněn uplatnit v případech, že zhotovitel neodstranil vadu díla způsobem a v době, k nimž je podle příslušných ustanovení této smlouvy k odstraňování vad v záruční lhůtě povinen.</w:t>
      </w:r>
    </w:p>
    <w:p w14:paraId="58FC0635" w14:textId="3BEAFC6D" w:rsidR="00383A23" w:rsidRPr="00383A23" w:rsidRDefault="00383A23" w:rsidP="00383A23">
      <w:pPr>
        <w:numPr>
          <w:ilvl w:val="0"/>
          <w:numId w:val="26"/>
        </w:numPr>
        <w:tabs>
          <w:tab w:val="left" w:pos="284"/>
        </w:tabs>
        <w:spacing w:after="120" w:line="240" w:lineRule="auto"/>
        <w:ind w:left="0" w:firstLine="0"/>
        <w:jc w:val="both"/>
        <w:rPr>
          <w:rFonts w:cs="Arial"/>
          <w:sz w:val="22"/>
          <w:szCs w:val="22"/>
        </w:rPr>
      </w:pPr>
      <w:r>
        <w:rPr>
          <w:rFonts w:cs="Arial"/>
          <w:sz w:val="22"/>
          <w:szCs w:val="22"/>
        </w:rPr>
        <w:t xml:space="preserve"> </w:t>
      </w:r>
      <w:r>
        <w:rPr>
          <w:rFonts w:cs="Arial"/>
          <w:color w:val="000000"/>
          <w:sz w:val="22"/>
          <w:szCs w:val="22"/>
        </w:rPr>
        <w:t xml:space="preserve">Pokud zhotovitel tuto bankovní záruku, resp. doklad o vkladu finančních prostředků ve sjednané výši a ve sjednané lhůtě nepředloží, pak dílo není dokončeno a objednatel má právo odmítnout jeho převzetí a má právo uplatnit sankce pro nedodržení termínu dokončení a předání díla. Současně je zhotovitel povinen zaplatit objednateli smluvní pokutu za nesplnění této povinnosti, a to ve výši </w:t>
      </w:r>
      <w:r w:rsidRPr="00AD030B">
        <w:rPr>
          <w:rFonts w:cs="Arial"/>
          <w:b/>
          <w:color w:val="000000"/>
          <w:sz w:val="22"/>
          <w:szCs w:val="22"/>
        </w:rPr>
        <w:t>50.000 Kč</w:t>
      </w:r>
      <w:r>
        <w:rPr>
          <w:rFonts w:cs="Arial"/>
          <w:color w:val="000000"/>
          <w:sz w:val="22"/>
          <w:szCs w:val="22"/>
        </w:rPr>
        <w:t xml:space="preserve">; uvedenou smluvní pokutu je objednatel oprávněn uplatnit i pro případ, že zhotovitel nedoručí novou záruční listinu nebo doklad o převodu </w:t>
      </w:r>
      <w:r w:rsidRPr="00383A23">
        <w:rPr>
          <w:rFonts w:cs="Arial"/>
          <w:color w:val="000000"/>
          <w:sz w:val="22"/>
          <w:szCs w:val="22"/>
        </w:rPr>
        <w:t>finančních prostředků dle odst. 3 tohoto článku.</w:t>
      </w:r>
    </w:p>
    <w:p w14:paraId="6DC45159" w14:textId="77777777" w:rsidR="00383A23" w:rsidRPr="00565C4D" w:rsidRDefault="00383A23" w:rsidP="0015001A">
      <w:pPr>
        <w:spacing w:line="240" w:lineRule="auto"/>
        <w:jc w:val="both"/>
        <w:rPr>
          <w:rFonts w:cs="Arial"/>
          <w:sz w:val="22"/>
          <w:szCs w:val="22"/>
        </w:rPr>
      </w:pPr>
    </w:p>
    <w:p w14:paraId="137D9911" w14:textId="183FBA07" w:rsidR="00F33390" w:rsidRPr="00565C4D" w:rsidRDefault="00F33390" w:rsidP="00072C2A">
      <w:pPr>
        <w:spacing w:before="120" w:line="240" w:lineRule="auto"/>
        <w:jc w:val="center"/>
        <w:outlineLvl w:val="0"/>
        <w:rPr>
          <w:rFonts w:cs="Arial"/>
          <w:b/>
          <w:sz w:val="22"/>
          <w:szCs w:val="22"/>
        </w:rPr>
      </w:pPr>
      <w:r w:rsidRPr="00565C4D">
        <w:rPr>
          <w:rFonts w:cs="Arial"/>
          <w:b/>
          <w:sz w:val="22"/>
          <w:szCs w:val="22"/>
        </w:rPr>
        <w:t>Čl. XI</w:t>
      </w:r>
      <w:r w:rsidR="00383A23">
        <w:rPr>
          <w:rFonts w:cs="Arial"/>
          <w:b/>
          <w:sz w:val="22"/>
          <w:szCs w:val="22"/>
        </w:rPr>
        <w:t>V</w:t>
      </w:r>
    </w:p>
    <w:p w14:paraId="5465E79C" w14:textId="77777777" w:rsidR="00F33390" w:rsidRPr="00565C4D" w:rsidRDefault="00F33390" w:rsidP="0015001A">
      <w:pPr>
        <w:spacing w:line="240" w:lineRule="auto"/>
        <w:jc w:val="center"/>
        <w:rPr>
          <w:rFonts w:cs="Arial"/>
          <w:b/>
          <w:sz w:val="22"/>
          <w:szCs w:val="22"/>
        </w:rPr>
      </w:pPr>
      <w:r w:rsidRPr="00565C4D">
        <w:rPr>
          <w:rFonts w:cs="Arial"/>
          <w:b/>
          <w:sz w:val="22"/>
          <w:szCs w:val="22"/>
        </w:rPr>
        <w:t>ZÁVĚREČNÁ USTANOVENÍ</w:t>
      </w:r>
    </w:p>
    <w:p w14:paraId="64731B9E" w14:textId="77777777" w:rsidR="00F33390" w:rsidRPr="00565C4D" w:rsidRDefault="00F33390" w:rsidP="0015001A">
      <w:pPr>
        <w:spacing w:line="240" w:lineRule="auto"/>
        <w:jc w:val="center"/>
        <w:rPr>
          <w:rFonts w:cs="Arial"/>
          <w:sz w:val="22"/>
          <w:szCs w:val="22"/>
        </w:rPr>
      </w:pPr>
    </w:p>
    <w:p w14:paraId="2EF77556" w14:textId="77777777" w:rsidR="00F33390" w:rsidRPr="00565C4D" w:rsidRDefault="00F33390" w:rsidP="004F45E4">
      <w:pPr>
        <w:numPr>
          <w:ilvl w:val="0"/>
          <w:numId w:val="12"/>
        </w:numPr>
        <w:tabs>
          <w:tab w:val="left" w:pos="284"/>
        </w:tabs>
        <w:spacing w:after="120" w:line="240" w:lineRule="auto"/>
        <w:ind w:left="0" w:firstLine="0"/>
        <w:jc w:val="both"/>
        <w:rPr>
          <w:rFonts w:cs="Arial"/>
          <w:sz w:val="22"/>
          <w:szCs w:val="22"/>
        </w:rPr>
      </w:pPr>
      <w:r w:rsidRPr="00565C4D">
        <w:rPr>
          <w:rFonts w:cs="Arial"/>
          <w:sz w:val="22"/>
          <w:szCs w:val="22"/>
        </w:rPr>
        <w:t>Pokud není v této smlouvě uvedeno jinak, platí pro obě strany příslušná ustanovení občanského zákoníku, případně dalších obecně závazných právních předpisů.</w:t>
      </w:r>
    </w:p>
    <w:p w14:paraId="665D1E29" w14:textId="77777777" w:rsidR="00F33390" w:rsidRPr="00565C4D" w:rsidRDefault="00F33390" w:rsidP="004F45E4">
      <w:pPr>
        <w:numPr>
          <w:ilvl w:val="0"/>
          <w:numId w:val="12"/>
        </w:numPr>
        <w:tabs>
          <w:tab w:val="left" w:pos="284"/>
        </w:tabs>
        <w:spacing w:after="120" w:line="240" w:lineRule="auto"/>
        <w:ind w:left="0" w:firstLine="0"/>
        <w:jc w:val="both"/>
        <w:rPr>
          <w:rFonts w:cs="Arial"/>
          <w:sz w:val="22"/>
          <w:szCs w:val="22"/>
        </w:rPr>
      </w:pPr>
      <w:r w:rsidRPr="00565C4D">
        <w:rPr>
          <w:rFonts w:cs="Arial"/>
          <w:sz w:val="22"/>
          <w:szCs w:val="22"/>
        </w:rPr>
        <w:t>Jakékoliv změny a doplňky této smlouvy je nutno provádět písemnou formou jako dodatek k této smlouvě.</w:t>
      </w:r>
    </w:p>
    <w:p w14:paraId="1D5AF465" w14:textId="77777777" w:rsidR="00FE3EF8" w:rsidRPr="00565C4D" w:rsidRDefault="00FE3EF8" w:rsidP="004F45E4">
      <w:pPr>
        <w:widowControl/>
        <w:numPr>
          <w:ilvl w:val="0"/>
          <w:numId w:val="12"/>
        </w:numPr>
        <w:tabs>
          <w:tab w:val="left" w:pos="284"/>
        </w:tabs>
        <w:spacing w:after="120" w:line="240" w:lineRule="auto"/>
        <w:ind w:left="0" w:firstLine="0"/>
        <w:jc w:val="both"/>
        <w:rPr>
          <w:rFonts w:cs="Arial"/>
          <w:sz w:val="22"/>
          <w:szCs w:val="22"/>
        </w:rPr>
      </w:pPr>
      <w:r w:rsidRPr="00565C4D">
        <w:rPr>
          <w:rFonts w:cs="Arial"/>
          <w:color w:val="000000"/>
          <w:sz w:val="22"/>
          <w:szCs w:val="22"/>
        </w:rPr>
        <w:t xml:space="preserve">Vzhledem k veřejnoprávnímu charakteru objednatele souhlasí zhotovitel se zveřejněním obsahu smluvního ujednání této smlouvy dle zákona č. 106/1999 Sb., o svobodném přístupu k  informacím, ve znění pozdějších předpisů a zákona č. 110/2019 Sb., </w:t>
      </w:r>
      <w:r w:rsidR="00EA6BC4" w:rsidRPr="00565C4D">
        <w:rPr>
          <w:rFonts w:cs="Arial"/>
          <w:color w:val="000000"/>
          <w:sz w:val="22"/>
          <w:szCs w:val="22"/>
        </w:rPr>
        <w:t>o </w:t>
      </w:r>
      <w:r w:rsidRPr="00565C4D">
        <w:rPr>
          <w:rFonts w:cs="Arial"/>
          <w:color w:val="000000"/>
          <w:sz w:val="22"/>
          <w:szCs w:val="22"/>
        </w:rPr>
        <w:t xml:space="preserve">zpracování osobních údajů, ve znění </w:t>
      </w:r>
      <w:r w:rsidRPr="00565C4D">
        <w:rPr>
          <w:rFonts w:cs="Arial"/>
          <w:sz w:val="22"/>
          <w:szCs w:val="22"/>
        </w:rPr>
        <w:t xml:space="preserve">pozdějších předpisů. Smluvní strany souhlasně prohlašují, že žádný údaj v této smlouvě není označován za obchodní tajemství. </w:t>
      </w:r>
    </w:p>
    <w:p w14:paraId="5FEFCDC4" w14:textId="1B7D9000" w:rsidR="004544E9" w:rsidRDefault="00F33390" w:rsidP="004544E9">
      <w:pPr>
        <w:numPr>
          <w:ilvl w:val="0"/>
          <w:numId w:val="12"/>
        </w:numPr>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284"/>
        </w:tabs>
        <w:spacing w:after="120" w:line="240" w:lineRule="auto"/>
        <w:ind w:left="0" w:firstLine="0"/>
        <w:jc w:val="both"/>
        <w:rPr>
          <w:rFonts w:cs="Arial"/>
          <w:sz w:val="22"/>
          <w:szCs w:val="22"/>
        </w:rPr>
      </w:pPr>
      <w:r w:rsidRPr="00565C4D">
        <w:rPr>
          <w:rFonts w:cs="Arial"/>
          <w:sz w:val="22"/>
          <w:szCs w:val="22"/>
        </w:rPr>
        <w:t xml:space="preserve">Tato smlouva nabývá platnosti </w:t>
      </w:r>
      <w:r w:rsidR="00CE1CB6" w:rsidRPr="00565C4D">
        <w:rPr>
          <w:rFonts w:cs="Arial"/>
          <w:sz w:val="22"/>
          <w:szCs w:val="22"/>
        </w:rPr>
        <w:t xml:space="preserve">a účinnosti </w:t>
      </w:r>
      <w:r w:rsidRPr="00565C4D">
        <w:rPr>
          <w:rFonts w:cs="Arial"/>
          <w:sz w:val="22"/>
          <w:szCs w:val="22"/>
        </w:rPr>
        <w:t>dnem podpisu obou smluvních stran</w:t>
      </w:r>
      <w:r w:rsidR="00CE1CB6" w:rsidRPr="00565C4D">
        <w:rPr>
          <w:rFonts w:cs="Arial"/>
          <w:sz w:val="22"/>
          <w:szCs w:val="22"/>
        </w:rPr>
        <w:t>, pokud zvláštní zákon nestanoví okamžik účinnosti jinak</w:t>
      </w:r>
      <w:r w:rsidR="007D25B9" w:rsidRPr="00565C4D">
        <w:rPr>
          <w:rFonts w:cs="Arial"/>
          <w:sz w:val="22"/>
          <w:szCs w:val="22"/>
        </w:rPr>
        <w:t>.</w:t>
      </w:r>
    </w:p>
    <w:p w14:paraId="58D163A1" w14:textId="7B3E26D6" w:rsidR="00410F61" w:rsidRPr="004544E9" w:rsidRDefault="004544E9" w:rsidP="004544E9">
      <w:pPr>
        <w:numPr>
          <w:ilvl w:val="0"/>
          <w:numId w:val="12"/>
        </w:numPr>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284"/>
        </w:tabs>
        <w:spacing w:after="120" w:line="240" w:lineRule="auto"/>
        <w:ind w:left="0" w:firstLine="0"/>
        <w:jc w:val="both"/>
        <w:rPr>
          <w:rFonts w:cs="Arial"/>
          <w:sz w:val="22"/>
          <w:szCs w:val="22"/>
        </w:rPr>
      </w:pPr>
      <w:r w:rsidRPr="004544E9">
        <w:rPr>
          <w:rFonts w:eastAsia="Times New Roman" w:cs="Arial"/>
          <w:sz w:val="22"/>
          <w:szCs w:val="22"/>
          <w:lang w:val="x-none" w:eastAsia="x-none"/>
        </w:rPr>
        <w:t xml:space="preserve">Tato smlouva </w:t>
      </w:r>
      <w:r w:rsidRPr="004544E9">
        <w:rPr>
          <w:rFonts w:eastAsia="Times New Roman" w:cs="Arial"/>
          <w:sz w:val="22"/>
          <w:szCs w:val="22"/>
          <w:lang w:eastAsia="x-none"/>
        </w:rPr>
        <w:t>je vyhotovena v jedno</w:t>
      </w:r>
      <w:r w:rsidR="00417468">
        <w:rPr>
          <w:rFonts w:eastAsia="Times New Roman" w:cs="Arial"/>
          <w:sz w:val="22"/>
          <w:szCs w:val="22"/>
          <w:lang w:eastAsia="x-none"/>
        </w:rPr>
        <w:t>m</w:t>
      </w:r>
      <w:r w:rsidRPr="004544E9">
        <w:rPr>
          <w:rFonts w:eastAsia="Times New Roman" w:cs="Arial"/>
          <w:sz w:val="22"/>
          <w:szCs w:val="22"/>
          <w:lang w:eastAsia="x-none"/>
        </w:rPr>
        <w:t xml:space="preserve"> elektronicky podepsaném originále</w:t>
      </w:r>
      <w:r w:rsidRPr="004544E9">
        <w:rPr>
          <w:rFonts w:eastAsia="Times New Roman" w:cs="Arial"/>
          <w:sz w:val="22"/>
          <w:szCs w:val="22"/>
          <w:lang w:val="x-none" w:eastAsia="x-none"/>
        </w:rPr>
        <w:t>.</w:t>
      </w:r>
    </w:p>
    <w:p w14:paraId="73E80DA6" w14:textId="77777777" w:rsidR="003A2096" w:rsidRPr="00565C4D" w:rsidRDefault="003A2096" w:rsidP="004F45E4">
      <w:pPr>
        <w:numPr>
          <w:ilvl w:val="0"/>
          <w:numId w:val="12"/>
        </w:numPr>
        <w:tabs>
          <w:tab w:val="left" w:pos="284"/>
        </w:tabs>
        <w:spacing w:after="120" w:line="240" w:lineRule="auto"/>
        <w:ind w:left="0" w:firstLine="0"/>
        <w:jc w:val="both"/>
        <w:rPr>
          <w:rFonts w:cs="Arial"/>
          <w:sz w:val="22"/>
          <w:szCs w:val="22"/>
        </w:rPr>
      </w:pPr>
      <w:r w:rsidRPr="00565C4D">
        <w:rPr>
          <w:rFonts w:cs="Arial"/>
          <w:sz w:val="22"/>
          <w:szCs w:val="22"/>
        </w:rPr>
        <w:t xml:space="preserve">Objednatel tímto potvrzuje, že smlouva je uzavřena na základě Pravidel Rady města Loun č. P </w:t>
      </w:r>
      <w:r w:rsidR="00CE1CB6" w:rsidRPr="00565C4D">
        <w:rPr>
          <w:rFonts w:cs="Arial"/>
          <w:sz w:val="22"/>
          <w:szCs w:val="22"/>
        </w:rPr>
        <w:t>8</w:t>
      </w:r>
      <w:r w:rsidRPr="00565C4D">
        <w:rPr>
          <w:rFonts w:cs="Arial"/>
          <w:sz w:val="22"/>
          <w:szCs w:val="22"/>
        </w:rPr>
        <w:t>/201</w:t>
      </w:r>
      <w:r w:rsidR="00CE1CB6" w:rsidRPr="00565C4D">
        <w:rPr>
          <w:rFonts w:cs="Arial"/>
          <w:sz w:val="22"/>
          <w:szCs w:val="22"/>
        </w:rPr>
        <w:t>6</w:t>
      </w:r>
      <w:r w:rsidRPr="00565C4D">
        <w:rPr>
          <w:rFonts w:cs="Arial"/>
          <w:sz w:val="22"/>
          <w:szCs w:val="22"/>
        </w:rPr>
        <w:t>, o zadávání veřejných zakázek města Loun</w:t>
      </w:r>
      <w:r w:rsidR="00063988" w:rsidRPr="00565C4D">
        <w:rPr>
          <w:rFonts w:cs="Arial"/>
          <w:sz w:val="22"/>
          <w:szCs w:val="22"/>
        </w:rPr>
        <w:t>, v platném znění</w:t>
      </w:r>
      <w:r w:rsidRPr="00565C4D">
        <w:rPr>
          <w:rFonts w:cs="Arial"/>
          <w:sz w:val="22"/>
          <w:szCs w:val="22"/>
        </w:rPr>
        <w:t>.</w:t>
      </w:r>
    </w:p>
    <w:p w14:paraId="2860844E" w14:textId="77777777" w:rsidR="00CE1CB6" w:rsidRPr="00565C4D" w:rsidRDefault="00CE1CB6" w:rsidP="004F45E4">
      <w:pPr>
        <w:numPr>
          <w:ilvl w:val="0"/>
          <w:numId w:val="12"/>
        </w:numPr>
        <w:tabs>
          <w:tab w:val="left" w:pos="284"/>
        </w:tabs>
        <w:spacing w:after="120" w:line="240" w:lineRule="auto"/>
        <w:ind w:left="0" w:firstLine="0"/>
        <w:jc w:val="both"/>
        <w:rPr>
          <w:rFonts w:cs="Arial"/>
          <w:sz w:val="22"/>
          <w:szCs w:val="22"/>
        </w:rPr>
      </w:pPr>
      <w:r w:rsidRPr="00565C4D">
        <w:rPr>
          <w:rFonts w:cs="Arial"/>
          <w:sz w:val="22"/>
          <w:szCs w:val="22"/>
        </w:rPr>
        <w:t>Smluvní strany berou na vědomí, že plnění předmětu této smlouvy představuje po dobu nezbytně nutnou právní titul pro zpracování osobních údajů ve smyslu Nařízení Evropského parlamentu a Rady (EU) č. 2016/679 ze dne 27. dubna 2016 o ochraně fyzických osob v souvislosti se zpracováním osobních údajů a o volném pohybu těchto údajů a o zrušení směrnice 95/46/ES (obecné nařízení o ochraně osobních údajů).</w:t>
      </w:r>
    </w:p>
    <w:p w14:paraId="19C06680" w14:textId="08998568" w:rsidR="00CE1CB6" w:rsidRDefault="00CE1CB6" w:rsidP="004F45E4">
      <w:pPr>
        <w:numPr>
          <w:ilvl w:val="0"/>
          <w:numId w:val="12"/>
        </w:numPr>
        <w:tabs>
          <w:tab w:val="left" w:pos="284"/>
        </w:tabs>
        <w:spacing w:after="120" w:line="240" w:lineRule="auto"/>
        <w:ind w:left="0" w:firstLine="0"/>
        <w:jc w:val="both"/>
        <w:rPr>
          <w:rFonts w:cs="Arial"/>
          <w:sz w:val="22"/>
          <w:szCs w:val="22"/>
        </w:rPr>
      </w:pPr>
      <w:r w:rsidRPr="00565C4D">
        <w:rPr>
          <w:rFonts w:cs="Arial"/>
          <w:sz w:val="22"/>
          <w:szCs w:val="22"/>
        </w:rPr>
        <w:t>Smluvní strany berou na vědomí a souhlasí s uveřejněním smlouvy v registru smluv dle zákona č. 340/2015 Sb., o zvláštních podmínkách účinnosti některých smluv, uveřejňování těchto smluv a o registru smluv (zákon o registru smluv) s tím, že budou dodrženy podmínky stanovené § 3 odst. 1 tohoto zákona, bez ohledu na výši ceny, resp. bez ohledu na hodnotu předmětu plnění smlouvy.</w:t>
      </w:r>
    </w:p>
    <w:p w14:paraId="049F9278" w14:textId="44868A0C" w:rsidR="0029483E" w:rsidRPr="0029483E" w:rsidRDefault="0029483E" w:rsidP="0029483E">
      <w:pPr>
        <w:numPr>
          <w:ilvl w:val="0"/>
          <w:numId w:val="12"/>
        </w:numPr>
        <w:tabs>
          <w:tab w:val="left" w:pos="284"/>
        </w:tabs>
        <w:spacing w:after="120" w:line="240" w:lineRule="auto"/>
        <w:ind w:left="0" w:firstLine="0"/>
        <w:jc w:val="both"/>
        <w:rPr>
          <w:rFonts w:cs="Arial"/>
          <w:sz w:val="22"/>
          <w:szCs w:val="22"/>
        </w:rPr>
      </w:pPr>
      <w:r w:rsidRPr="0029483E">
        <w:rPr>
          <w:rFonts w:cs="Arial"/>
          <w:sz w:val="22"/>
          <w:szCs w:val="22"/>
        </w:rPr>
        <w:t xml:space="preserve">Smluvní strany se dohodly, že tato smlouva může být zveřejněna na oficiálních internetových stránkách města Louny / objednatele a Městského úřadu Louny </w:t>
      </w:r>
      <w:r w:rsidRPr="0029483E">
        <w:rPr>
          <w:rFonts w:cs="Arial"/>
          <w:sz w:val="22"/>
          <w:szCs w:val="22"/>
        </w:rPr>
        <w:lastRenderedPageBreak/>
        <w:t>(</w:t>
      </w:r>
      <w:hyperlink r:id="rId10" w:history="1">
        <w:r w:rsidR="00AD030B" w:rsidRPr="00E96506">
          <w:rPr>
            <w:rStyle w:val="Hypertextovodkaz"/>
            <w:rFonts w:cs="Arial"/>
            <w:sz w:val="22"/>
            <w:szCs w:val="22"/>
          </w:rPr>
          <w:t>www.mulouny.cz</w:t>
        </w:r>
      </w:hyperlink>
      <w:r w:rsidRPr="0029483E">
        <w:rPr>
          <w:rFonts w:cs="Arial"/>
          <w:sz w:val="22"/>
          <w:szCs w:val="22"/>
        </w:rPr>
        <w:t>), s výjimkou osobních a citlivých údajů fyzických osob uvedených v této smlouvě.</w:t>
      </w:r>
    </w:p>
    <w:p w14:paraId="0528FEE4" w14:textId="77777777" w:rsidR="00CE1CB6" w:rsidRPr="00565C4D" w:rsidRDefault="00CE1CB6" w:rsidP="004F45E4">
      <w:pPr>
        <w:numPr>
          <w:ilvl w:val="0"/>
          <w:numId w:val="12"/>
        </w:numPr>
        <w:tabs>
          <w:tab w:val="left" w:pos="284"/>
        </w:tabs>
        <w:spacing w:after="120" w:line="240" w:lineRule="auto"/>
        <w:ind w:left="0" w:firstLine="0"/>
        <w:jc w:val="both"/>
        <w:rPr>
          <w:rFonts w:cs="Arial"/>
          <w:sz w:val="22"/>
          <w:szCs w:val="22"/>
        </w:rPr>
      </w:pPr>
      <w:r w:rsidRPr="00565C4D">
        <w:rPr>
          <w:rFonts w:cs="Arial"/>
          <w:sz w:val="22"/>
          <w:szCs w:val="22"/>
        </w:rPr>
        <w:t>Smluvní strany se dohodly, že v případě, že smlouva obsahuje informace týkající se obchodního tajemství dle § 504 občanského zákoníku, tyto informace budou označeny tak, aby nebyly součástí elektronického obrazu textového obsahu smlouvy.</w:t>
      </w:r>
    </w:p>
    <w:p w14:paraId="10C721C2" w14:textId="77777777" w:rsidR="00CE1CB6" w:rsidRPr="00565C4D" w:rsidRDefault="00CE1CB6" w:rsidP="004F45E4">
      <w:pPr>
        <w:numPr>
          <w:ilvl w:val="0"/>
          <w:numId w:val="12"/>
        </w:numPr>
        <w:tabs>
          <w:tab w:val="left" w:pos="426"/>
        </w:tabs>
        <w:spacing w:after="120" w:line="240" w:lineRule="auto"/>
        <w:ind w:left="0" w:firstLine="0"/>
        <w:jc w:val="both"/>
        <w:rPr>
          <w:rFonts w:cs="Arial"/>
          <w:sz w:val="22"/>
          <w:szCs w:val="22"/>
        </w:rPr>
      </w:pPr>
      <w:r w:rsidRPr="00565C4D">
        <w:rPr>
          <w:rFonts w:cs="Arial"/>
          <w:sz w:val="22"/>
          <w:szCs w:val="22"/>
        </w:rPr>
        <w:t>Smluvní strany se dohodly, že uveřejnění smlouvy dle zákona č. 340/2015 Sb., zajistí zasláním správci registru smluv objednatel.</w:t>
      </w:r>
    </w:p>
    <w:p w14:paraId="4266DA68" w14:textId="77777777" w:rsidR="009D66C5" w:rsidRDefault="009D66C5" w:rsidP="0015001A">
      <w:pPr>
        <w:spacing w:line="240" w:lineRule="auto"/>
        <w:jc w:val="both"/>
        <w:rPr>
          <w:rFonts w:cs="Arial"/>
          <w:sz w:val="22"/>
          <w:szCs w:val="22"/>
        </w:rPr>
      </w:pPr>
    </w:p>
    <w:p w14:paraId="7ED593D4" w14:textId="77777777" w:rsidR="009D66C5" w:rsidRPr="00565C4D" w:rsidRDefault="009D66C5" w:rsidP="0015001A">
      <w:pPr>
        <w:spacing w:line="240" w:lineRule="auto"/>
        <w:jc w:val="both"/>
        <w:rPr>
          <w:rFonts w:cs="Arial"/>
          <w:sz w:val="22"/>
          <w:szCs w:val="22"/>
        </w:rPr>
      </w:pPr>
    </w:p>
    <w:p w14:paraId="62953A3A" w14:textId="77777777" w:rsidR="00F33390" w:rsidRPr="00565C4D" w:rsidRDefault="00F33390" w:rsidP="0015001A">
      <w:pPr>
        <w:spacing w:line="240" w:lineRule="auto"/>
        <w:jc w:val="both"/>
        <w:rPr>
          <w:rFonts w:cs="Arial"/>
          <w:sz w:val="22"/>
          <w:szCs w:val="22"/>
        </w:rPr>
      </w:pPr>
      <w:r w:rsidRPr="00565C4D">
        <w:rPr>
          <w:rFonts w:cs="Arial"/>
          <w:sz w:val="22"/>
          <w:szCs w:val="22"/>
        </w:rPr>
        <w:t xml:space="preserve">V </w:t>
      </w:r>
      <w:r w:rsidR="002119F6" w:rsidRPr="00565C4D">
        <w:rPr>
          <w:rFonts w:cs="Arial"/>
          <w:sz w:val="22"/>
          <w:szCs w:val="22"/>
        </w:rPr>
        <w:t xml:space="preserve">……………. </w:t>
      </w:r>
      <w:r w:rsidRPr="00565C4D">
        <w:rPr>
          <w:rFonts w:cs="Arial"/>
          <w:sz w:val="22"/>
          <w:szCs w:val="22"/>
        </w:rPr>
        <w:t>dne ........................</w:t>
      </w:r>
      <w:r w:rsidR="00A10BF1" w:rsidRPr="00565C4D">
        <w:rPr>
          <w:rFonts w:cs="Arial"/>
          <w:sz w:val="22"/>
          <w:szCs w:val="22"/>
        </w:rPr>
        <w:t xml:space="preserve"> </w:t>
      </w:r>
      <w:r w:rsidR="00A10BF1" w:rsidRPr="00565C4D">
        <w:rPr>
          <w:rFonts w:cs="Arial"/>
          <w:sz w:val="22"/>
          <w:szCs w:val="22"/>
        </w:rPr>
        <w:tab/>
      </w:r>
      <w:r w:rsidR="00A10BF1" w:rsidRPr="00565C4D">
        <w:rPr>
          <w:rFonts w:cs="Arial"/>
          <w:sz w:val="22"/>
          <w:szCs w:val="22"/>
        </w:rPr>
        <w:tab/>
      </w:r>
      <w:r w:rsidR="00A10BF1" w:rsidRPr="00565C4D">
        <w:rPr>
          <w:rFonts w:cs="Arial"/>
          <w:sz w:val="22"/>
          <w:szCs w:val="22"/>
        </w:rPr>
        <w:tab/>
      </w:r>
      <w:r w:rsidR="00A10BF1" w:rsidRPr="00565C4D">
        <w:rPr>
          <w:rFonts w:cs="Arial"/>
          <w:sz w:val="22"/>
          <w:szCs w:val="22"/>
        </w:rPr>
        <w:tab/>
        <w:t>V Lounech  ........................</w:t>
      </w:r>
    </w:p>
    <w:p w14:paraId="11E7B9FC" w14:textId="77777777" w:rsidR="00812BC5" w:rsidRPr="00565C4D" w:rsidRDefault="00812BC5" w:rsidP="0015001A">
      <w:pPr>
        <w:spacing w:line="240" w:lineRule="auto"/>
        <w:rPr>
          <w:rFonts w:cs="Arial"/>
          <w:sz w:val="22"/>
          <w:szCs w:val="22"/>
        </w:rPr>
      </w:pPr>
    </w:p>
    <w:p w14:paraId="01D6B624" w14:textId="77777777" w:rsidR="00DB4667" w:rsidRPr="00565C4D" w:rsidRDefault="00DB4667" w:rsidP="0015001A">
      <w:pPr>
        <w:spacing w:line="240" w:lineRule="auto"/>
        <w:rPr>
          <w:rFonts w:cs="Arial"/>
          <w:sz w:val="22"/>
          <w:szCs w:val="22"/>
        </w:rPr>
      </w:pPr>
    </w:p>
    <w:p w14:paraId="25164265" w14:textId="77777777" w:rsidR="00812BC5" w:rsidRPr="00565C4D" w:rsidRDefault="00812BC5" w:rsidP="0015001A">
      <w:pPr>
        <w:spacing w:line="240" w:lineRule="auto"/>
        <w:rPr>
          <w:rFonts w:cs="Arial"/>
          <w:sz w:val="22"/>
          <w:szCs w:val="22"/>
        </w:rPr>
      </w:pPr>
    </w:p>
    <w:p w14:paraId="61FDE2D3" w14:textId="77777777" w:rsidR="00436B11" w:rsidRPr="00565C4D" w:rsidRDefault="00436B11" w:rsidP="00436B11">
      <w:pPr>
        <w:tabs>
          <w:tab w:val="center" w:pos="1276"/>
          <w:tab w:val="center" w:pos="7230"/>
        </w:tabs>
        <w:spacing w:line="240" w:lineRule="auto"/>
        <w:rPr>
          <w:rFonts w:cs="Arial"/>
          <w:sz w:val="22"/>
          <w:szCs w:val="22"/>
        </w:rPr>
      </w:pPr>
      <w:r w:rsidRPr="00565C4D">
        <w:rPr>
          <w:rFonts w:cs="Arial"/>
          <w:sz w:val="22"/>
          <w:szCs w:val="22"/>
        </w:rPr>
        <w:tab/>
      </w:r>
      <w:r w:rsidR="00812BC5" w:rsidRPr="00565C4D">
        <w:rPr>
          <w:rFonts w:cs="Arial"/>
          <w:sz w:val="22"/>
          <w:szCs w:val="22"/>
        </w:rPr>
        <w:t>…………………………………                                                 ………………………………….</w:t>
      </w:r>
    </w:p>
    <w:p w14:paraId="63F3AA18" w14:textId="3351B22A" w:rsidR="00B44984" w:rsidRPr="00565C4D" w:rsidRDefault="00436B11" w:rsidP="00B44984">
      <w:pPr>
        <w:tabs>
          <w:tab w:val="center" w:pos="1276"/>
          <w:tab w:val="center" w:pos="7230"/>
        </w:tabs>
        <w:spacing w:line="240" w:lineRule="auto"/>
        <w:rPr>
          <w:rFonts w:cs="Arial"/>
          <w:sz w:val="22"/>
          <w:szCs w:val="22"/>
        </w:rPr>
      </w:pPr>
      <w:r w:rsidRPr="00565C4D">
        <w:rPr>
          <w:rFonts w:cs="Arial"/>
          <w:sz w:val="22"/>
          <w:szCs w:val="22"/>
        </w:rPr>
        <w:tab/>
      </w:r>
      <w:r w:rsidR="00B44984" w:rsidRPr="00565C4D">
        <w:rPr>
          <w:rFonts w:cs="Arial"/>
          <w:sz w:val="22"/>
          <w:szCs w:val="22"/>
        </w:rPr>
        <w:t xml:space="preserve">            </w:t>
      </w:r>
      <w:r w:rsidR="004F1C3F" w:rsidRPr="00565C4D">
        <w:rPr>
          <w:rFonts w:cs="Arial"/>
          <w:sz w:val="22"/>
          <w:szCs w:val="22"/>
        </w:rPr>
        <w:t>Zhotovitel</w:t>
      </w:r>
      <w:r w:rsidR="00B44984" w:rsidRPr="00565C4D">
        <w:rPr>
          <w:rFonts w:cs="Arial"/>
          <w:sz w:val="22"/>
          <w:szCs w:val="22"/>
        </w:rPr>
        <w:t xml:space="preserve">                                                                     </w:t>
      </w:r>
      <w:r w:rsidR="001B5B8B">
        <w:rPr>
          <w:rFonts w:cs="Arial"/>
          <w:sz w:val="22"/>
          <w:szCs w:val="22"/>
        </w:rPr>
        <w:t>m</w:t>
      </w:r>
      <w:r w:rsidR="00B44984" w:rsidRPr="00565C4D">
        <w:rPr>
          <w:rFonts w:cs="Arial"/>
          <w:sz w:val="22"/>
          <w:szCs w:val="22"/>
        </w:rPr>
        <w:t>ěsto Louny</w:t>
      </w:r>
    </w:p>
    <w:p w14:paraId="15D134B6" w14:textId="77777777" w:rsidR="00B44984" w:rsidRPr="00565C4D" w:rsidRDefault="00B44984" w:rsidP="00B44984">
      <w:pPr>
        <w:tabs>
          <w:tab w:val="center" w:pos="1276"/>
          <w:tab w:val="center" w:pos="7230"/>
        </w:tabs>
        <w:spacing w:line="240" w:lineRule="auto"/>
        <w:rPr>
          <w:rFonts w:cs="Arial"/>
          <w:sz w:val="22"/>
          <w:szCs w:val="22"/>
        </w:rPr>
      </w:pPr>
      <w:r w:rsidRPr="00565C4D">
        <w:rPr>
          <w:rFonts w:cs="Arial"/>
          <w:sz w:val="22"/>
          <w:szCs w:val="22"/>
        </w:rPr>
        <w:tab/>
        <w:t xml:space="preserve">                                                                                  </w:t>
      </w:r>
      <w:r w:rsidR="003C1717">
        <w:rPr>
          <w:rFonts w:cs="Arial"/>
          <w:sz w:val="22"/>
          <w:szCs w:val="22"/>
        </w:rPr>
        <w:t xml:space="preserve">               Mgr. et Bc. Milan Rychtařík</w:t>
      </w:r>
    </w:p>
    <w:p w14:paraId="15DFE35E" w14:textId="77777777" w:rsidR="00AD2AD3" w:rsidRDefault="00B44984" w:rsidP="00B44984">
      <w:pPr>
        <w:tabs>
          <w:tab w:val="center" w:pos="1276"/>
          <w:tab w:val="center" w:pos="7230"/>
        </w:tabs>
        <w:spacing w:line="240" w:lineRule="auto"/>
        <w:rPr>
          <w:rFonts w:cs="Arial"/>
          <w:b/>
          <w:sz w:val="22"/>
          <w:szCs w:val="22"/>
        </w:rPr>
      </w:pPr>
      <w:r w:rsidRPr="00565C4D">
        <w:rPr>
          <w:rFonts w:cs="Arial"/>
          <w:sz w:val="22"/>
          <w:szCs w:val="22"/>
        </w:rPr>
        <w:t xml:space="preserve">                                                                                                 starosta města Loun</w:t>
      </w:r>
      <w:r>
        <w:rPr>
          <w:rFonts w:cs="Arial"/>
          <w:sz w:val="22"/>
          <w:szCs w:val="22"/>
        </w:rPr>
        <w:tab/>
      </w:r>
      <w:r>
        <w:rPr>
          <w:rFonts w:cs="Arial"/>
          <w:sz w:val="22"/>
          <w:szCs w:val="22"/>
        </w:rPr>
        <w:tab/>
      </w:r>
      <w:r>
        <w:rPr>
          <w:rFonts w:cs="Arial"/>
          <w:sz w:val="22"/>
          <w:szCs w:val="22"/>
        </w:rPr>
        <w:tab/>
      </w:r>
      <w:r>
        <w:rPr>
          <w:rFonts w:cs="Arial"/>
          <w:sz w:val="22"/>
          <w:szCs w:val="22"/>
        </w:rPr>
        <w:tab/>
      </w:r>
    </w:p>
    <w:p w14:paraId="492237EF" w14:textId="77777777" w:rsidR="00AD2AD3" w:rsidRDefault="00AD2AD3" w:rsidP="0015001A">
      <w:pPr>
        <w:spacing w:line="240" w:lineRule="auto"/>
        <w:rPr>
          <w:rFonts w:cs="Arial"/>
          <w:b/>
          <w:sz w:val="22"/>
          <w:szCs w:val="22"/>
        </w:rPr>
      </w:pPr>
    </w:p>
    <w:p w14:paraId="388F99D4" w14:textId="77777777" w:rsidR="00417468" w:rsidRDefault="00417468" w:rsidP="0015001A">
      <w:pPr>
        <w:spacing w:line="240" w:lineRule="auto"/>
        <w:rPr>
          <w:rFonts w:cs="Arial"/>
          <w:b/>
          <w:sz w:val="22"/>
          <w:szCs w:val="22"/>
        </w:rPr>
      </w:pPr>
    </w:p>
    <w:p w14:paraId="780D3DE4" w14:textId="77777777" w:rsidR="00417468" w:rsidRDefault="00417468" w:rsidP="0015001A">
      <w:pPr>
        <w:spacing w:line="240" w:lineRule="auto"/>
        <w:rPr>
          <w:rFonts w:cs="Arial"/>
          <w:b/>
          <w:sz w:val="22"/>
          <w:szCs w:val="22"/>
        </w:rPr>
      </w:pPr>
    </w:p>
    <w:p w14:paraId="2F0C58E7" w14:textId="77777777" w:rsidR="00417468" w:rsidRDefault="00417468" w:rsidP="0015001A">
      <w:pPr>
        <w:spacing w:line="240" w:lineRule="auto"/>
        <w:rPr>
          <w:rFonts w:cs="Arial"/>
          <w:b/>
          <w:sz w:val="22"/>
          <w:szCs w:val="22"/>
        </w:rPr>
      </w:pPr>
    </w:p>
    <w:p w14:paraId="40C89ACD" w14:textId="77777777" w:rsidR="00AD2AD3" w:rsidRPr="0029483E" w:rsidRDefault="00AD2AD3" w:rsidP="00AD2AD3">
      <w:pPr>
        <w:widowControl/>
        <w:autoSpaceDE w:val="0"/>
        <w:autoSpaceDN w:val="0"/>
        <w:adjustRightInd w:val="0"/>
        <w:spacing w:line="240" w:lineRule="auto"/>
        <w:rPr>
          <w:rFonts w:eastAsia="Times New Roman" w:cs="Arial"/>
          <w:sz w:val="22"/>
          <w:szCs w:val="22"/>
          <w:u w:val="single"/>
        </w:rPr>
      </w:pPr>
      <w:r w:rsidRPr="0029483E">
        <w:rPr>
          <w:rFonts w:eastAsia="Times New Roman" w:cs="Arial"/>
          <w:sz w:val="22"/>
          <w:szCs w:val="22"/>
          <w:u w:val="single"/>
        </w:rPr>
        <w:t>Nedílnou součástí smlouvy j</w:t>
      </w:r>
      <w:r w:rsidR="00AA1ECB" w:rsidRPr="0029483E">
        <w:rPr>
          <w:rFonts w:eastAsia="Times New Roman" w:cs="Arial"/>
          <w:sz w:val="22"/>
          <w:szCs w:val="22"/>
          <w:u w:val="single"/>
        </w:rPr>
        <w:t>e</w:t>
      </w:r>
      <w:r w:rsidRPr="0029483E">
        <w:rPr>
          <w:rFonts w:eastAsia="Times New Roman" w:cs="Arial"/>
          <w:sz w:val="22"/>
          <w:szCs w:val="22"/>
          <w:u w:val="single"/>
        </w:rPr>
        <w:t xml:space="preserve"> příloh</w:t>
      </w:r>
      <w:r w:rsidR="00AA1ECB" w:rsidRPr="0029483E">
        <w:rPr>
          <w:rFonts w:eastAsia="Times New Roman" w:cs="Arial"/>
          <w:sz w:val="22"/>
          <w:szCs w:val="22"/>
          <w:u w:val="single"/>
        </w:rPr>
        <w:t>a</w:t>
      </w:r>
      <w:r w:rsidRPr="0029483E">
        <w:rPr>
          <w:rFonts w:eastAsia="Times New Roman" w:cs="Arial"/>
          <w:sz w:val="22"/>
          <w:szCs w:val="22"/>
          <w:u w:val="single"/>
        </w:rPr>
        <w:t>:</w:t>
      </w:r>
    </w:p>
    <w:p w14:paraId="4BA12734" w14:textId="12E032E9" w:rsidR="00A71A19" w:rsidRDefault="0050178C" w:rsidP="009831E9">
      <w:pPr>
        <w:spacing w:line="240" w:lineRule="auto"/>
        <w:ind w:left="1344" w:hanging="1344"/>
        <w:rPr>
          <w:rFonts w:eastAsia="Times New Roman" w:cs="Arial"/>
          <w:sz w:val="22"/>
          <w:szCs w:val="22"/>
        </w:rPr>
      </w:pPr>
      <w:r w:rsidRPr="0050178C">
        <w:rPr>
          <w:rFonts w:eastAsia="Times New Roman" w:cs="Arial"/>
          <w:sz w:val="22"/>
          <w:szCs w:val="22"/>
        </w:rPr>
        <w:t>P</w:t>
      </w:r>
      <w:r w:rsidR="00F87C04" w:rsidRPr="0050178C">
        <w:rPr>
          <w:rFonts w:eastAsia="Times New Roman" w:cs="Arial"/>
          <w:sz w:val="22"/>
          <w:szCs w:val="22"/>
        </w:rPr>
        <w:t>oložkov</w:t>
      </w:r>
      <w:r w:rsidRPr="0050178C">
        <w:rPr>
          <w:rFonts w:eastAsia="Times New Roman" w:cs="Arial"/>
          <w:sz w:val="22"/>
          <w:szCs w:val="22"/>
        </w:rPr>
        <w:t>ý</w:t>
      </w:r>
      <w:r w:rsidR="00F87C04" w:rsidRPr="0050178C">
        <w:rPr>
          <w:rFonts w:eastAsia="Times New Roman" w:cs="Arial"/>
          <w:sz w:val="22"/>
          <w:szCs w:val="22"/>
        </w:rPr>
        <w:t xml:space="preserve"> rozpoč</w:t>
      </w:r>
      <w:r w:rsidRPr="0050178C">
        <w:rPr>
          <w:rFonts w:eastAsia="Times New Roman" w:cs="Arial"/>
          <w:sz w:val="22"/>
          <w:szCs w:val="22"/>
        </w:rPr>
        <w:t>e</w:t>
      </w:r>
      <w:r w:rsidR="00F87C04" w:rsidRPr="0050178C">
        <w:rPr>
          <w:rFonts w:eastAsia="Times New Roman" w:cs="Arial"/>
          <w:sz w:val="22"/>
          <w:szCs w:val="22"/>
        </w:rPr>
        <w:t>t</w:t>
      </w:r>
      <w:r w:rsidR="009831E9">
        <w:rPr>
          <w:rFonts w:eastAsia="Times New Roman" w:cs="Arial"/>
          <w:sz w:val="22"/>
          <w:szCs w:val="22"/>
        </w:rPr>
        <w:t xml:space="preserve"> – revitalizace parku</w:t>
      </w:r>
      <w:r w:rsidR="00A71A19">
        <w:rPr>
          <w:rFonts w:eastAsia="Times New Roman" w:cs="Arial"/>
          <w:sz w:val="22"/>
          <w:szCs w:val="22"/>
        </w:rPr>
        <w:t xml:space="preserve"> </w:t>
      </w:r>
    </w:p>
    <w:p w14:paraId="0069DA86" w14:textId="77777777" w:rsidR="00A71A19" w:rsidRPr="001D0D9C" w:rsidRDefault="00A71A19" w:rsidP="00365228">
      <w:pPr>
        <w:spacing w:line="240" w:lineRule="auto"/>
        <w:ind w:left="1344" w:hanging="1344"/>
        <w:rPr>
          <w:rFonts w:cs="Arial"/>
          <w:b/>
          <w:sz w:val="22"/>
          <w:szCs w:val="22"/>
        </w:rPr>
      </w:pPr>
      <w:r>
        <w:rPr>
          <w:rFonts w:eastAsia="Times New Roman" w:cs="Arial"/>
          <w:sz w:val="22"/>
          <w:szCs w:val="22"/>
        </w:rPr>
        <w:t>Položkový rozpočet – následná péče</w:t>
      </w:r>
    </w:p>
    <w:sectPr w:rsidR="00A71A19" w:rsidRPr="001D0D9C" w:rsidSect="00EB11FE">
      <w:footerReference w:type="default" r:id="rId11"/>
      <w:headerReference w:type="first" r:id="rId12"/>
      <w:footnotePr>
        <w:numRestart w:val="eachPage"/>
      </w:footnotePr>
      <w:endnotePr>
        <w:numFmt w:val="decimal"/>
        <w:numStart w:val="0"/>
      </w:endnotePr>
      <w:pgSz w:w="11906" w:h="16838" w:code="9"/>
      <w:pgMar w:top="1276" w:right="1440" w:bottom="1134" w:left="1457"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46809" w14:textId="77777777" w:rsidR="00EB4E09" w:rsidRDefault="00EB4E09">
      <w:r>
        <w:separator/>
      </w:r>
    </w:p>
  </w:endnote>
  <w:endnote w:type="continuationSeparator" w:id="0">
    <w:p w14:paraId="4E9EB685" w14:textId="77777777" w:rsidR="00EB4E09" w:rsidRDefault="00EB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96735" w14:textId="7F082698" w:rsidR="0072090D" w:rsidRPr="00E54B42" w:rsidRDefault="0072090D">
    <w:pPr>
      <w:pStyle w:val="Zpat"/>
      <w:jc w:val="center"/>
      <w:rPr>
        <w:sz w:val="22"/>
      </w:rPr>
    </w:pPr>
    <w:r w:rsidRPr="00E54B42">
      <w:rPr>
        <w:sz w:val="22"/>
      </w:rPr>
      <w:fldChar w:fldCharType="begin"/>
    </w:r>
    <w:r w:rsidRPr="00E54B42">
      <w:rPr>
        <w:sz w:val="22"/>
      </w:rPr>
      <w:instrText xml:space="preserve"> PAGE   \* MERGEFORMAT </w:instrText>
    </w:r>
    <w:r w:rsidRPr="00E54B42">
      <w:rPr>
        <w:sz w:val="22"/>
      </w:rPr>
      <w:fldChar w:fldCharType="separate"/>
    </w:r>
    <w:r w:rsidR="00C47150">
      <w:rPr>
        <w:noProof/>
        <w:sz w:val="22"/>
      </w:rPr>
      <w:t>14</w:t>
    </w:r>
    <w:r w:rsidRPr="00E54B42">
      <w:rPr>
        <w:sz w:val="22"/>
      </w:rPr>
      <w:fldChar w:fldCharType="end"/>
    </w:r>
  </w:p>
  <w:p w14:paraId="3AF943E1" w14:textId="77777777" w:rsidR="0072090D" w:rsidRDefault="0072090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DBC97" w14:textId="77777777" w:rsidR="00EB4E09" w:rsidRDefault="00EB4E09">
      <w:r>
        <w:separator/>
      </w:r>
    </w:p>
  </w:footnote>
  <w:footnote w:type="continuationSeparator" w:id="0">
    <w:p w14:paraId="4C630D1D" w14:textId="77777777" w:rsidR="00EB4E09" w:rsidRDefault="00EB4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3D99A" w14:textId="466C9CC7" w:rsidR="0072090D" w:rsidRDefault="0072090D" w:rsidP="002A2A20">
    <w:pPr>
      <w:pStyle w:val="Bezmezer"/>
    </w:pPr>
    <w:r>
      <w:t>                      </w:t>
    </w:r>
  </w:p>
  <w:p w14:paraId="1B7EED03" w14:textId="67CC111A" w:rsidR="0072090D" w:rsidRPr="009D4455" w:rsidRDefault="0072090D" w:rsidP="00EB11FE">
    <w:pPr>
      <w:pStyle w:val="Zhlav"/>
      <w:tabs>
        <w:tab w:val="clear" w:pos="4536"/>
        <w:tab w:val="clear" w:pos="9072"/>
        <w:tab w:val="left" w:pos="1800"/>
      </w:tabs>
      <w:jc w:val="right"/>
      <w:rPr>
        <w:sz w:val="22"/>
        <w:szCs w:val="22"/>
      </w:rPr>
    </w:pPr>
    <w:r w:rsidRPr="00EB11FE">
      <w:rPr>
        <w:sz w:val="22"/>
        <w:szCs w:val="22"/>
      </w:rPr>
      <w:t>Příloha č. 7 ZD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664A"/>
    <w:multiLevelType w:val="hybridMultilevel"/>
    <w:tmpl w:val="513E26D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bullet"/>
      <w:lvlText w:val="·"/>
      <w:lvlJc w:val="left"/>
      <w:pPr>
        <w:tabs>
          <w:tab w:val="num" w:pos="1620"/>
        </w:tabs>
        <w:ind w:left="1790" w:hanging="170"/>
      </w:pPr>
      <w:rPr>
        <w:rFonts w:ascii="Symbol" w:hAnsi="Symbol" w:hint="default"/>
      </w:rPr>
    </w:lvl>
    <w:lvl w:ilvl="3" w:tplc="FFFFFFFF">
      <w:start w:val="4"/>
      <w:numFmt w:val="decimal"/>
      <w:lvlText w:val="%4."/>
      <w:lvlJc w:val="left"/>
      <w:pPr>
        <w:tabs>
          <w:tab w:val="num" w:pos="2520"/>
        </w:tabs>
        <w:ind w:left="2520" w:hanging="360"/>
      </w:pPr>
      <w:rPr>
        <w:rFonts w:ascii="Arial" w:hAnsi="Arial" w:cs="Times New Roman" w:hint="default"/>
        <w:b w:val="0"/>
        <w:i w:val="0"/>
        <w:sz w:val="24"/>
        <w:szCs w:val="24"/>
      </w:r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 w15:restartNumberingAfterBreak="0">
    <w:nsid w:val="027E447E"/>
    <w:multiLevelType w:val="hybridMultilevel"/>
    <w:tmpl w:val="0D06EBE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7C6927"/>
    <w:multiLevelType w:val="hybridMultilevel"/>
    <w:tmpl w:val="9FDC2AE0"/>
    <w:lvl w:ilvl="0" w:tplc="17C2B15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412121"/>
    <w:multiLevelType w:val="hybridMultilevel"/>
    <w:tmpl w:val="6F125EC4"/>
    <w:lvl w:ilvl="0" w:tplc="FEB2B0B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0240AB"/>
    <w:multiLevelType w:val="hybridMultilevel"/>
    <w:tmpl w:val="EE3AE3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3F5CE6"/>
    <w:multiLevelType w:val="hybridMultilevel"/>
    <w:tmpl w:val="6ED0AC0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0E17D8"/>
    <w:multiLevelType w:val="hybridMultilevel"/>
    <w:tmpl w:val="C2ACF792"/>
    <w:lvl w:ilvl="0" w:tplc="C914928C">
      <w:numFmt w:val="bullet"/>
      <w:lvlText w:val="-"/>
      <w:lvlJc w:val="left"/>
      <w:pPr>
        <w:ind w:left="720" w:hanging="360"/>
      </w:pPr>
      <w:rPr>
        <w:rFonts w:ascii="Arial" w:eastAsia="Arial"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1D59B6"/>
    <w:multiLevelType w:val="hybridMultilevel"/>
    <w:tmpl w:val="C30E999A"/>
    <w:lvl w:ilvl="0" w:tplc="C914928C">
      <w:start w:val="7"/>
      <w:numFmt w:val="bullet"/>
      <w:lvlText w:val="-"/>
      <w:lvlJc w:val="left"/>
      <w:pPr>
        <w:ind w:left="720" w:hanging="360"/>
      </w:pPr>
      <w:rPr>
        <w:rFonts w:ascii="Arial" w:eastAsia="Arial"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E2D11"/>
    <w:multiLevelType w:val="hybridMultilevel"/>
    <w:tmpl w:val="547CA544"/>
    <w:lvl w:ilvl="0" w:tplc="C914928C">
      <w:start w:val="7"/>
      <w:numFmt w:val="bullet"/>
      <w:lvlText w:val="-"/>
      <w:lvlJc w:val="left"/>
      <w:pPr>
        <w:ind w:left="720" w:hanging="360"/>
      </w:pPr>
      <w:rPr>
        <w:rFonts w:ascii="Arial" w:eastAsia="Arial"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7212FA"/>
    <w:multiLevelType w:val="hybridMultilevel"/>
    <w:tmpl w:val="5E149F88"/>
    <w:lvl w:ilvl="0" w:tplc="230C0678">
      <w:start w:val="24"/>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BF67FA"/>
    <w:multiLevelType w:val="hybridMultilevel"/>
    <w:tmpl w:val="58A04338"/>
    <w:lvl w:ilvl="0" w:tplc="0EB0F06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513F5B"/>
    <w:multiLevelType w:val="hybridMultilevel"/>
    <w:tmpl w:val="32400C44"/>
    <w:lvl w:ilvl="0" w:tplc="D874842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0A2732"/>
    <w:multiLevelType w:val="multilevel"/>
    <w:tmpl w:val="CDF8545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1"/>
        </w:tabs>
        <w:ind w:left="721" w:hanging="360"/>
      </w:pPr>
      <w:rPr>
        <w:rFonts w:hint="default"/>
      </w:rPr>
    </w:lvl>
    <w:lvl w:ilvl="2">
      <w:start w:val="1"/>
      <w:numFmt w:val="decimal"/>
      <w:lvlText w:val="%1.%2.%3"/>
      <w:lvlJc w:val="left"/>
      <w:pPr>
        <w:tabs>
          <w:tab w:val="num" w:pos="1442"/>
        </w:tabs>
        <w:ind w:left="1442" w:hanging="720"/>
      </w:pPr>
      <w:rPr>
        <w:rFonts w:hint="default"/>
      </w:rPr>
    </w:lvl>
    <w:lvl w:ilvl="3">
      <w:start w:val="1"/>
      <w:numFmt w:val="decimal"/>
      <w:lvlText w:val="%1.%2.%3.%4"/>
      <w:lvlJc w:val="left"/>
      <w:pPr>
        <w:tabs>
          <w:tab w:val="num" w:pos="1803"/>
        </w:tabs>
        <w:ind w:left="1803" w:hanging="720"/>
      </w:pPr>
      <w:rPr>
        <w:rFonts w:hint="default"/>
      </w:rPr>
    </w:lvl>
    <w:lvl w:ilvl="4">
      <w:start w:val="1"/>
      <w:numFmt w:val="decimal"/>
      <w:lvlText w:val="%1.%2.%3.%4.%5"/>
      <w:lvlJc w:val="left"/>
      <w:pPr>
        <w:tabs>
          <w:tab w:val="num" w:pos="2524"/>
        </w:tabs>
        <w:ind w:left="2524" w:hanging="1080"/>
      </w:pPr>
      <w:rPr>
        <w:rFonts w:hint="default"/>
      </w:rPr>
    </w:lvl>
    <w:lvl w:ilvl="5">
      <w:start w:val="1"/>
      <w:numFmt w:val="decimal"/>
      <w:lvlText w:val="%1.%2.%3.%4.%5.%6"/>
      <w:lvlJc w:val="left"/>
      <w:pPr>
        <w:tabs>
          <w:tab w:val="num" w:pos="2885"/>
        </w:tabs>
        <w:ind w:left="2885" w:hanging="1080"/>
      </w:pPr>
      <w:rPr>
        <w:rFonts w:hint="default"/>
      </w:rPr>
    </w:lvl>
    <w:lvl w:ilvl="6">
      <w:start w:val="1"/>
      <w:numFmt w:val="decimal"/>
      <w:lvlText w:val="%1.%2.%3.%4.%5.%6.%7"/>
      <w:lvlJc w:val="left"/>
      <w:pPr>
        <w:tabs>
          <w:tab w:val="num" w:pos="3606"/>
        </w:tabs>
        <w:ind w:left="3606" w:hanging="1440"/>
      </w:pPr>
      <w:rPr>
        <w:rFonts w:hint="default"/>
      </w:rPr>
    </w:lvl>
    <w:lvl w:ilvl="7">
      <w:start w:val="1"/>
      <w:numFmt w:val="decimal"/>
      <w:lvlText w:val="%1.%2.%3.%4.%5.%6.%7.%8"/>
      <w:lvlJc w:val="left"/>
      <w:pPr>
        <w:tabs>
          <w:tab w:val="num" w:pos="3967"/>
        </w:tabs>
        <w:ind w:left="3967" w:hanging="1440"/>
      </w:pPr>
      <w:rPr>
        <w:rFonts w:hint="default"/>
      </w:rPr>
    </w:lvl>
    <w:lvl w:ilvl="8">
      <w:start w:val="1"/>
      <w:numFmt w:val="decimal"/>
      <w:lvlText w:val="%1.%2.%3.%4.%5.%6.%7.%8.%9"/>
      <w:lvlJc w:val="left"/>
      <w:pPr>
        <w:tabs>
          <w:tab w:val="num" w:pos="4688"/>
        </w:tabs>
        <w:ind w:left="4688" w:hanging="1800"/>
      </w:pPr>
      <w:rPr>
        <w:rFonts w:hint="default"/>
      </w:rPr>
    </w:lvl>
  </w:abstractNum>
  <w:abstractNum w:abstractNumId="13" w15:restartNumberingAfterBreak="0">
    <w:nsid w:val="3F3C27A7"/>
    <w:multiLevelType w:val="hybridMultilevel"/>
    <w:tmpl w:val="7720A9F2"/>
    <w:lvl w:ilvl="0" w:tplc="53322E7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14620D"/>
    <w:multiLevelType w:val="hybridMultilevel"/>
    <w:tmpl w:val="8CAAD696"/>
    <w:lvl w:ilvl="0" w:tplc="230C0678">
      <w:start w:val="24"/>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4F5305F"/>
    <w:multiLevelType w:val="hybridMultilevel"/>
    <w:tmpl w:val="89449C4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AE6085"/>
    <w:multiLevelType w:val="hybridMultilevel"/>
    <w:tmpl w:val="52EA6CC0"/>
    <w:lvl w:ilvl="0" w:tplc="6F267706">
      <w:start w:val="1"/>
      <w:numFmt w:val="decimal"/>
      <w:lvlText w:val="%1."/>
      <w:lvlJc w:val="left"/>
      <w:pPr>
        <w:ind w:left="720" w:hanging="360"/>
      </w:pPr>
      <w:rPr>
        <w:rFonts w:ascii="Arial" w:hAnsi="Arial"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A1ED1"/>
    <w:multiLevelType w:val="hybridMultilevel"/>
    <w:tmpl w:val="B48CEEB8"/>
    <w:lvl w:ilvl="0" w:tplc="A47E0B40">
      <w:start w:val="1"/>
      <w:numFmt w:val="decimal"/>
      <w:lvlText w:val="%1."/>
      <w:lvlJc w:val="left"/>
      <w:pPr>
        <w:ind w:left="720" w:hanging="360"/>
      </w:pPr>
      <w:rPr>
        <w:b/>
      </w:rPr>
    </w:lvl>
    <w:lvl w:ilvl="1" w:tplc="E7D09D6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720435"/>
    <w:multiLevelType w:val="hybridMultilevel"/>
    <w:tmpl w:val="6A5A8C22"/>
    <w:lvl w:ilvl="0" w:tplc="648EF0B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774442"/>
    <w:multiLevelType w:val="hybridMultilevel"/>
    <w:tmpl w:val="95D23130"/>
    <w:lvl w:ilvl="0" w:tplc="0405000F">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9775DE"/>
    <w:multiLevelType w:val="multilevel"/>
    <w:tmpl w:val="336C2352"/>
    <w:lvl w:ilvl="0">
      <w:start w:val="12"/>
      <w:numFmt w:val="decimal"/>
      <w:lvlText w:val="%1"/>
      <w:lvlJc w:val="left"/>
      <w:pPr>
        <w:tabs>
          <w:tab w:val="num" w:pos="420"/>
        </w:tabs>
        <w:ind w:left="420" w:hanging="420"/>
      </w:pPr>
    </w:lvl>
    <w:lvl w:ilvl="1">
      <w:start w:val="1"/>
      <w:numFmt w:val="decimal"/>
      <w:lvlText w:val="%1.%2"/>
      <w:lvlJc w:val="left"/>
      <w:pPr>
        <w:tabs>
          <w:tab w:val="num" w:pos="421"/>
        </w:tabs>
        <w:ind w:left="421" w:hanging="420"/>
      </w:pPr>
    </w:lvl>
    <w:lvl w:ilvl="2">
      <w:start w:val="1"/>
      <w:numFmt w:val="decimal"/>
      <w:lvlText w:val="%1.%2.%3"/>
      <w:lvlJc w:val="left"/>
      <w:pPr>
        <w:tabs>
          <w:tab w:val="num" w:pos="722"/>
        </w:tabs>
        <w:ind w:left="722" w:hanging="720"/>
      </w:pPr>
    </w:lvl>
    <w:lvl w:ilvl="3">
      <w:start w:val="1"/>
      <w:numFmt w:val="decimal"/>
      <w:lvlText w:val="%1.%2.%3.%4"/>
      <w:lvlJc w:val="left"/>
      <w:pPr>
        <w:tabs>
          <w:tab w:val="num" w:pos="723"/>
        </w:tabs>
        <w:ind w:left="723" w:hanging="720"/>
      </w:pPr>
    </w:lvl>
    <w:lvl w:ilvl="4">
      <w:start w:val="1"/>
      <w:numFmt w:val="decimal"/>
      <w:lvlText w:val="%1.%2.%3.%4.%5"/>
      <w:lvlJc w:val="left"/>
      <w:pPr>
        <w:tabs>
          <w:tab w:val="num" w:pos="1084"/>
        </w:tabs>
        <w:ind w:left="1084" w:hanging="1080"/>
      </w:pPr>
    </w:lvl>
    <w:lvl w:ilvl="5">
      <w:start w:val="1"/>
      <w:numFmt w:val="decimal"/>
      <w:lvlText w:val="%1.%2.%3.%4.%5.%6"/>
      <w:lvlJc w:val="left"/>
      <w:pPr>
        <w:tabs>
          <w:tab w:val="num" w:pos="1085"/>
        </w:tabs>
        <w:ind w:left="1085" w:hanging="1080"/>
      </w:pPr>
    </w:lvl>
    <w:lvl w:ilvl="6">
      <w:start w:val="1"/>
      <w:numFmt w:val="decimal"/>
      <w:lvlText w:val="%1.%2.%3.%4.%5.%6.%7"/>
      <w:lvlJc w:val="left"/>
      <w:pPr>
        <w:tabs>
          <w:tab w:val="num" w:pos="1446"/>
        </w:tabs>
        <w:ind w:left="1446" w:hanging="1440"/>
      </w:pPr>
    </w:lvl>
    <w:lvl w:ilvl="7">
      <w:start w:val="1"/>
      <w:numFmt w:val="decimal"/>
      <w:lvlText w:val="%1.%2.%3.%4.%5.%6.%7.%8"/>
      <w:lvlJc w:val="left"/>
      <w:pPr>
        <w:tabs>
          <w:tab w:val="num" w:pos="1447"/>
        </w:tabs>
        <w:ind w:left="1447" w:hanging="1440"/>
      </w:pPr>
    </w:lvl>
    <w:lvl w:ilvl="8">
      <w:start w:val="1"/>
      <w:numFmt w:val="decimal"/>
      <w:lvlText w:val="%1.%2.%3.%4.%5.%6.%7.%8.%9"/>
      <w:lvlJc w:val="left"/>
      <w:pPr>
        <w:tabs>
          <w:tab w:val="num" w:pos="1808"/>
        </w:tabs>
        <w:ind w:left="1808" w:hanging="1800"/>
      </w:pPr>
    </w:lvl>
  </w:abstractNum>
  <w:abstractNum w:abstractNumId="21" w15:restartNumberingAfterBreak="0">
    <w:nsid w:val="76B07C92"/>
    <w:multiLevelType w:val="multilevel"/>
    <w:tmpl w:val="5470C3D8"/>
    <w:lvl w:ilvl="0">
      <w:start w:val="11"/>
      <w:numFmt w:val="decimal"/>
      <w:lvlText w:val="%1."/>
      <w:lvlJc w:val="left"/>
      <w:pPr>
        <w:tabs>
          <w:tab w:val="num" w:pos="360"/>
        </w:tabs>
        <w:ind w:left="360" w:hanging="360"/>
      </w:pPr>
      <w:rPr>
        <w:rFonts w:hint="default"/>
      </w:rPr>
    </w:lvl>
    <w:lvl w:ilvl="1">
      <w:start w:val="1"/>
      <w:numFmt w:val="decimal"/>
      <w:lvlText w:val="1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8582ACD"/>
    <w:multiLevelType w:val="hybridMultilevel"/>
    <w:tmpl w:val="BD282772"/>
    <w:lvl w:ilvl="0" w:tplc="E8942F42">
      <w:start w:val="1"/>
      <w:numFmt w:val="decimal"/>
      <w:lvlText w:val="%1."/>
      <w:lvlJc w:val="lef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6C7000"/>
    <w:multiLevelType w:val="hybridMultilevel"/>
    <w:tmpl w:val="DC9CE7F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60077"/>
    <w:multiLevelType w:val="hybridMultilevel"/>
    <w:tmpl w:val="1ED88424"/>
    <w:lvl w:ilvl="0" w:tplc="B710502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4F7D0B"/>
    <w:multiLevelType w:val="hybridMultilevel"/>
    <w:tmpl w:val="D0366592"/>
    <w:lvl w:ilvl="0" w:tplc="155A60B6">
      <w:start w:val="1"/>
      <w:numFmt w:val="decimal"/>
      <w:lvlText w:val="%1."/>
      <w:lvlJc w:val="left"/>
      <w:pPr>
        <w:ind w:left="720" w:hanging="360"/>
      </w:pPr>
      <w:rPr>
        <w:b/>
        <w:color w:val="auto"/>
      </w:rPr>
    </w:lvl>
    <w:lvl w:ilvl="1" w:tplc="C914928C">
      <w:start w:val="7"/>
      <w:numFmt w:val="bullet"/>
      <w:lvlText w:val="-"/>
      <w:lvlJc w:val="left"/>
      <w:pPr>
        <w:ind w:left="1440" w:hanging="360"/>
      </w:pPr>
      <w:rPr>
        <w:rFonts w:ascii="Arial" w:eastAsia="Arial" w:hAnsi="Arial" w:cs="Arial"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3"/>
  </w:num>
  <w:num w:numId="3">
    <w:abstractNumId w:val="10"/>
  </w:num>
  <w:num w:numId="4">
    <w:abstractNumId w:val="22"/>
  </w:num>
  <w:num w:numId="5">
    <w:abstractNumId w:val="16"/>
  </w:num>
  <w:num w:numId="6">
    <w:abstractNumId w:val="17"/>
  </w:num>
  <w:num w:numId="7">
    <w:abstractNumId w:val="18"/>
  </w:num>
  <w:num w:numId="8">
    <w:abstractNumId w:val="3"/>
  </w:num>
  <w:num w:numId="9">
    <w:abstractNumId w:val="25"/>
  </w:num>
  <w:num w:numId="10">
    <w:abstractNumId w:val="19"/>
  </w:num>
  <w:num w:numId="11">
    <w:abstractNumId w:val="24"/>
  </w:num>
  <w:num w:numId="12">
    <w:abstractNumId w:val="11"/>
  </w:num>
  <w:num w:numId="13">
    <w:abstractNumId w:val="5"/>
  </w:num>
  <w:num w:numId="14">
    <w:abstractNumId w:val="15"/>
  </w:num>
  <w:num w:numId="15">
    <w:abstractNumId w:val="7"/>
  </w:num>
  <w:num w:numId="16">
    <w:abstractNumId w:val="6"/>
  </w:num>
  <w:num w:numId="17">
    <w:abstractNumId w:val="8"/>
  </w:num>
  <w:num w:numId="18">
    <w:abstractNumId w:val="23"/>
  </w:num>
  <w:num w:numId="19">
    <w:abstractNumId w:val="1"/>
  </w:num>
  <w:num w:numId="20">
    <w:abstractNumId w:val="9"/>
  </w:num>
  <w:num w:numId="21">
    <w:abstractNumId w:val="14"/>
  </w:num>
  <w:num w:numId="22">
    <w:abstractNumId w:val="21"/>
  </w:num>
  <w:num w:numId="23">
    <w:abstractNumId w:val="12"/>
  </w:num>
  <w:num w:numId="24">
    <w:abstractNumId w:val="0"/>
    <w:lvlOverride w:ilvl="0">
      <w:startOverride w:val="1"/>
    </w:lvlOverride>
    <w:lvlOverride w:ilvl="1">
      <w:startOverride w:val="1"/>
    </w:lvlOverride>
    <w:lvlOverride w:ilvl="2"/>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lfová Iveta Ing.">
    <w15:presenceInfo w15:providerId="AD" w15:userId="S-1-5-21-3273220091-3265059637-4235132100-15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0C"/>
    <w:rsid w:val="000021C7"/>
    <w:rsid w:val="000032AF"/>
    <w:rsid w:val="00012AF3"/>
    <w:rsid w:val="000166DC"/>
    <w:rsid w:val="00016D31"/>
    <w:rsid w:val="00020934"/>
    <w:rsid w:val="00022D50"/>
    <w:rsid w:val="0002530A"/>
    <w:rsid w:val="0002764A"/>
    <w:rsid w:val="000302D9"/>
    <w:rsid w:val="00032061"/>
    <w:rsid w:val="00032A2D"/>
    <w:rsid w:val="00042DE7"/>
    <w:rsid w:val="00045230"/>
    <w:rsid w:val="0005622B"/>
    <w:rsid w:val="00063988"/>
    <w:rsid w:val="000640BF"/>
    <w:rsid w:val="00072C2A"/>
    <w:rsid w:val="0007457E"/>
    <w:rsid w:val="00074917"/>
    <w:rsid w:val="0007720E"/>
    <w:rsid w:val="0007782A"/>
    <w:rsid w:val="00080B99"/>
    <w:rsid w:val="00084657"/>
    <w:rsid w:val="000868AA"/>
    <w:rsid w:val="00094F81"/>
    <w:rsid w:val="00095A91"/>
    <w:rsid w:val="000A2638"/>
    <w:rsid w:val="000A4A3B"/>
    <w:rsid w:val="000A4FB5"/>
    <w:rsid w:val="000A7B0A"/>
    <w:rsid w:val="000B03FD"/>
    <w:rsid w:val="000B0F39"/>
    <w:rsid w:val="000B3970"/>
    <w:rsid w:val="000B5984"/>
    <w:rsid w:val="000C3110"/>
    <w:rsid w:val="000C3145"/>
    <w:rsid w:val="000C4961"/>
    <w:rsid w:val="000C6402"/>
    <w:rsid w:val="000D2073"/>
    <w:rsid w:val="000D4538"/>
    <w:rsid w:val="000D460B"/>
    <w:rsid w:val="000D55F9"/>
    <w:rsid w:val="000E0A4A"/>
    <w:rsid w:val="000E18B0"/>
    <w:rsid w:val="000E2389"/>
    <w:rsid w:val="000E3FA2"/>
    <w:rsid w:val="000E7D7B"/>
    <w:rsid w:val="000F0B44"/>
    <w:rsid w:val="000F0C7A"/>
    <w:rsid w:val="000F3933"/>
    <w:rsid w:val="000F7CA7"/>
    <w:rsid w:val="000F7E69"/>
    <w:rsid w:val="001014D6"/>
    <w:rsid w:val="00110471"/>
    <w:rsid w:val="0011055B"/>
    <w:rsid w:val="0011121F"/>
    <w:rsid w:val="00112B22"/>
    <w:rsid w:val="00113B90"/>
    <w:rsid w:val="001159C9"/>
    <w:rsid w:val="001216F2"/>
    <w:rsid w:val="00124B08"/>
    <w:rsid w:val="00131B23"/>
    <w:rsid w:val="00142F98"/>
    <w:rsid w:val="00145F79"/>
    <w:rsid w:val="00146F04"/>
    <w:rsid w:val="0015001A"/>
    <w:rsid w:val="00152269"/>
    <w:rsid w:val="001532D1"/>
    <w:rsid w:val="001546F6"/>
    <w:rsid w:val="00156643"/>
    <w:rsid w:val="0016003C"/>
    <w:rsid w:val="001634D8"/>
    <w:rsid w:val="00164A11"/>
    <w:rsid w:val="00165A00"/>
    <w:rsid w:val="0017354D"/>
    <w:rsid w:val="00174A0F"/>
    <w:rsid w:val="0017637D"/>
    <w:rsid w:val="00183D21"/>
    <w:rsid w:val="00184833"/>
    <w:rsid w:val="001848B8"/>
    <w:rsid w:val="001858FC"/>
    <w:rsid w:val="00185B85"/>
    <w:rsid w:val="00197A81"/>
    <w:rsid w:val="001B00DD"/>
    <w:rsid w:val="001B10DF"/>
    <w:rsid w:val="001B3EB4"/>
    <w:rsid w:val="001B5B8B"/>
    <w:rsid w:val="001C09C2"/>
    <w:rsid w:val="001C22DA"/>
    <w:rsid w:val="001C2AC8"/>
    <w:rsid w:val="001C3CDC"/>
    <w:rsid w:val="001D0D9C"/>
    <w:rsid w:val="001D5460"/>
    <w:rsid w:val="001E1729"/>
    <w:rsid w:val="001E2442"/>
    <w:rsid w:val="001E4657"/>
    <w:rsid w:val="001F0034"/>
    <w:rsid w:val="001F03EE"/>
    <w:rsid w:val="001F0669"/>
    <w:rsid w:val="001F1295"/>
    <w:rsid w:val="001F202D"/>
    <w:rsid w:val="001F2928"/>
    <w:rsid w:val="00202538"/>
    <w:rsid w:val="002051CF"/>
    <w:rsid w:val="00206CEE"/>
    <w:rsid w:val="00206DEB"/>
    <w:rsid w:val="00210262"/>
    <w:rsid w:val="00210974"/>
    <w:rsid w:val="002119F6"/>
    <w:rsid w:val="0021268D"/>
    <w:rsid w:val="002133FE"/>
    <w:rsid w:val="00215EFF"/>
    <w:rsid w:val="00216B6D"/>
    <w:rsid w:val="002306BF"/>
    <w:rsid w:val="00230DC3"/>
    <w:rsid w:val="002438D7"/>
    <w:rsid w:val="00245F00"/>
    <w:rsid w:val="00251C90"/>
    <w:rsid w:val="00252078"/>
    <w:rsid w:val="002541CA"/>
    <w:rsid w:val="00254D94"/>
    <w:rsid w:val="00257D6D"/>
    <w:rsid w:val="002614CA"/>
    <w:rsid w:val="00262779"/>
    <w:rsid w:val="00277C21"/>
    <w:rsid w:val="00283B16"/>
    <w:rsid w:val="002845F1"/>
    <w:rsid w:val="00285B2C"/>
    <w:rsid w:val="00287A02"/>
    <w:rsid w:val="0029002E"/>
    <w:rsid w:val="0029105F"/>
    <w:rsid w:val="002916AE"/>
    <w:rsid w:val="0029483E"/>
    <w:rsid w:val="002949DE"/>
    <w:rsid w:val="002975C5"/>
    <w:rsid w:val="002A0F2D"/>
    <w:rsid w:val="002A23B8"/>
    <w:rsid w:val="002A2A20"/>
    <w:rsid w:val="002A7DEC"/>
    <w:rsid w:val="002B03CE"/>
    <w:rsid w:val="002B2213"/>
    <w:rsid w:val="002B2655"/>
    <w:rsid w:val="002B46B9"/>
    <w:rsid w:val="002C00AA"/>
    <w:rsid w:val="002C1ACD"/>
    <w:rsid w:val="002C2A3F"/>
    <w:rsid w:val="002C3A97"/>
    <w:rsid w:val="002D6F7F"/>
    <w:rsid w:val="002E34EC"/>
    <w:rsid w:val="002E3992"/>
    <w:rsid w:val="002E7C62"/>
    <w:rsid w:val="002F04C7"/>
    <w:rsid w:val="002F3988"/>
    <w:rsid w:val="00300DF7"/>
    <w:rsid w:val="003029E2"/>
    <w:rsid w:val="00303442"/>
    <w:rsid w:val="00307072"/>
    <w:rsid w:val="00312A96"/>
    <w:rsid w:val="0031583B"/>
    <w:rsid w:val="00323419"/>
    <w:rsid w:val="00323E61"/>
    <w:rsid w:val="00326C4F"/>
    <w:rsid w:val="003328C1"/>
    <w:rsid w:val="00333F54"/>
    <w:rsid w:val="00342B55"/>
    <w:rsid w:val="0034328F"/>
    <w:rsid w:val="003435B0"/>
    <w:rsid w:val="00352ECA"/>
    <w:rsid w:val="00357CA6"/>
    <w:rsid w:val="0036225E"/>
    <w:rsid w:val="00364767"/>
    <w:rsid w:val="00365228"/>
    <w:rsid w:val="00366520"/>
    <w:rsid w:val="00367797"/>
    <w:rsid w:val="00372588"/>
    <w:rsid w:val="0037454B"/>
    <w:rsid w:val="003754F9"/>
    <w:rsid w:val="003824C0"/>
    <w:rsid w:val="00383A23"/>
    <w:rsid w:val="00385C1F"/>
    <w:rsid w:val="00386C29"/>
    <w:rsid w:val="00386FEF"/>
    <w:rsid w:val="00387742"/>
    <w:rsid w:val="003878A7"/>
    <w:rsid w:val="00391FCB"/>
    <w:rsid w:val="003A0053"/>
    <w:rsid w:val="003A2096"/>
    <w:rsid w:val="003A64D9"/>
    <w:rsid w:val="003A65F1"/>
    <w:rsid w:val="003B45AF"/>
    <w:rsid w:val="003B50FD"/>
    <w:rsid w:val="003B5CEE"/>
    <w:rsid w:val="003B61F5"/>
    <w:rsid w:val="003C1717"/>
    <w:rsid w:val="003C1944"/>
    <w:rsid w:val="003C339A"/>
    <w:rsid w:val="003C3604"/>
    <w:rsid w:val="003C7FBD"/>
    <w:rsid w:val="003E30C2"/>
    <w:rsid w:val="00401AAE"/>
    <w:rsid w:val="00406BE0"/>
    <w:rsid w:val="0041078A"/>
    <w:rsid w:val="00410F61"/>
    <w:rsid w:val="00412191"/>
    <w:rsid w:val="00412674"/>
    <w:rsid w:val="00412E3C"/>
    <w:rsid w:val="00413DE2"/>
    <w:rsid w:val="00415AB7"/>
    <w:rsid w:val="0041733B"/>
    <w:rsid w:val="00417468"/>
    <w:rsid w:val="004232EE"/>
    <w:rsid w:val="0043054D"/>
    <w:rsid w:val="00430F19"/>
    <w:rsid w:val="004311CE"/>
    <w:rsid w:val="0043174E"/>
    <w:rsid w:val="004319AD"/>
    <w:rsid w:val="00436B11"/>
    <w:rsid w:val="00441347"/>
    <w:rsid w:val="00441623"/>
    <w:rsid w:val="00443DE4"/>
    <w:rsid w:val="0044476F"/>
    <w:rsid w:val="00450A7C"/>
    <w:rsid w:val="00451635"/>
    <w:rsid w:val="004544E9"/>
    <w:rsid w:val="004564A1"/>
    <w:rsid w:val="00463028"/>
    <w:rsid w:val="004703FD"/>
    <w:rsid w:val="00471CA5"/>
    <w:rsid w:val="004817D4"/>
    <w:rsid w:val="00485649"/>
    <w:rsid w:val="00485F76"/>
    <w:rsid w:val="0049049A"/>
    <w:rsid w:val="004912FE"/>
    <w:rsid w:val="0049379B"/>
    <w:rsid w:val="004A12AA"/>
    <w:rsid w:val="004A2AF2"/>
    <w:rsid w:val="004A5E2C"/>
    <w:rsid w:val="004A6157"/>
    <w:rsid w:val="004A61D4"/>
    <w:rsid w:val="004B5404"/>
    <w:rsid w:val="004B74CB"/>
    <w:rsid w:val="004C5ACE"/>
    <w:rsid w:val="004C6496"/>
    <w:rsid w:val="004C6F2A"/>
    <w:rsid w:val="004D1CD5"/>
    <w:rsid w:val="004D25AF"/>
    <w:rsid w:val="004D648E"/>
    <w:rsid w:val="004D7ED4"/>
    <w:rsid w:val="004E1F81"/>
    <w:rsid w:val="004E3F74"/>
    <w:rsid w:val="004E7F5A"/>
    <w:rsid w:val="004F1C3F"/>
    <w:rsid w:val="004F210A"/>
    <w:rsid w:val="004F25E1"/>
    <w:rsid w:val="004F45E4"/>
    <w:rsid w:val="004F7A12"/>
    <w:rsid w:val="005014DE"/>
    <w:rsid w:val="0050178C"/>
    <w:rsid w:val="00503202"/>
    <w:rsid w:val="005116B6"/>
    <w:rsid w:val="005130A0"/>
    <w:rsid w:val="00514845"/>
    <w:rsid w:val="00514A96"/>
    <w:rsid w:val="005201BD"/>
    <w:rsid w:val="005208A7"/>
    <w:rsid w:val="00521397"/>
    <w:rsid w:val="00523446"/>
    <w:rsid w:val="00525537"/>
    <w:rsid w:val="005261C2"/>
    <w:rsid w:val="005274FF"/>
    <w:rsid w:val="00534A5D"/>
    <w:rsid w:val="00535AB9"/>
    <w:rsid w:val="00535E7B"/>
    <w:rsid w:val="00540940"/>
    <w:rsid w:val="005531A0"/>
    <w:rsid w:val="00553C6E"/>
    <w:rsid w:val="005550E2"/>
    <w:rsid w:val="00557677"/>
    <w:rsid w:val="0056005C"/>
    <w:rsid w:val="0056297D"/>
    <w:rsid w:val="00562DB0"/>
    <w:rsid w:val="00563DD3"/>
    <w:rsid w:val="00565C4D"/>
    <w:rsid w:val="0057001C"/>
    <w:rsid w:val="0057103E"/>
    <w:rsid w:val="00571307"/>
    <w:rsid w:val="00571EF7"/>
    <w:rsid w:val="00572A2E"/>
    <w:rsid w:val="00576370"/>
    <w:rsid w:val="005778CE"/>
    <w:rsid w:val="00583D2A"/>
    <w:rsid w:val="0059191A"/>
    <w:rsid w:val="00593915"/>
    <w:rsid w:val="005A0133"/>
    <w:rsid w:val="005A258A"/>
    <w:rsid w:val="005A2A7A"/>
    <w:rsid w:val="005A41EB"/>
    <w:rsid w:val="005A4B60"/>
    <w:rsid w:val="005B1177"/>
    <w:rsid w:val="005C2657"/>
    <w:rsid w:val="005C36EC"/>
    <w:rsid w:val="005C3F77"/>
    <w:rsid w:val="005C42EC"/>
    <w:rsid w:val="005D04EA"/>
    <w:rsid w:val="005D12DD"/>
    <w:rsid w:val="005D1416"/>
    <w:rsid w:val="005D25FE"/>
    <w:rsid w:val="005D4A28"/>
    <w:rsid w:val="005D7C62"/>
    <w:rsid w:val="005E126D"/>
    <w:rsid w:val="005E2A80"/>
    <w:rsid w:val="005E4B52"/>
    <w:rsid w:val="005F0DF2"/>
    <w:rsid w:val="005F25A8"/>
    <w:rsid w:val="0060024F"/>
    <w:rsid w:val="0061359E"/>
    <w:rsid w:val="00614D18"/>
    <w:rsid w:val="006160A2"/>
    <w:rsid w:val="0062110C"/>
    <w:rsid w:val="0062250D"/>
    <w:rsid w:val="00625601"/>
    <w:rsid w:val="00626C9D"/>
    <w:rsid w:val="0063135E"/>
    <w:rsid w:val="00633B5A"/>
    <w:rsid w:val="00634588"/>
    <w:rsid w:val="00634741"/>
    <w:rsid w:val="00641AAD"/>
    <w:rsid w:val="00644046"/>
    <w:rsid w:val="00644296"/>
    <w:rsid w:val="00647DD1"/>
    <w:rsid w:val="006518C9"/>
    <w:rsid w:val="00652511"/>
    <w:rsid w:val="006548FF"/>
    <w:rsid w:val="0065765A"/>
    <w:rsid w:val="00661962"/>
    <w:rsid w:val="00663132"/>
    <w:rsid w:val="00664242"/>
    <w:rsid w:val="00676E55"/>
    <w:rsid w:val="00680ADF"/>
    <w:rsid w:val="00683C1E"/>
    <w:rsid w:val="006861E2"/>
    <w:rsid w:val="00686C5C"/>
    <w:rsid w:val="00687A79"/>
    <w:rsid w:val="00687D60"/>
    <w:rsid w:val="006912E5"/>
    <w:rsid w:val="00692F94"/>
    <w:rsid w:val="00694460"/>
    <w:rsid w:val="00697930"/>
    <w:rsid w:val="006A7523"/>
    <w:rsid w:val="006B23C1"/>
    <w:rsid w:val="006B5632"/>
    <w:rsid w:val="006B69E1"/>
    <w:rsid w:val="006B6DEB"/>
    <w:rsid w:val="006C0B0D"/>
    <w:rsid w:val="006C14B5"/>
    <w:rsid w:val="006C2F15"/>
    <w:rsid w:val="006C457F"/>
    <w:rsid w:val="006C5737"/>
    <w:rsid w:val="006D0052"/>
    <w:rsid w:val="006D009D"/>
    <w:rsid w:val="006D09EB"/>
    <w:rsid w:val="006D3832"/>
    <w:rsid w:val="006D5E57"/>
    <w:rsid w:val="006E2F7D"/>
    <w:rsid w:val="006E39FF"/>
    <w:rsid w:val="006E4913"/>
    <w:rsid w:val="006E58B8"/>
    <w:rsid w:val="006F1AA4"/>
    <w:rsid w:val="006F6444"/>
    <w:rsid w:val="006F6DF7"/>
    <w:rsid w:val="007017F9"/>
    <w:rsid w:val="007058EA"/>
    <w:rsid w:val="007106F6"/>
    <w:rsid w:val="0072090D"/>
    <w:rsid w:val="007235A2"/>
    <w:rsid w:val="00732003"/>
    <w:rsid w:val="007359A4"/>
    <w:rsid w:val="00735A52"/>
    <w:rsid w:val="0074097A"/>
    <w:rsid w:val="00740B08"/>
    <w:rsid w:val="00745F6A"/>
    <w:rsid w:val="00746166"/>
    <w:rsid w:val="0075085F"/>
    <w:rsid w:val="00752416"/>
    <w:rsid w:val="00753BE5"/>
    <w:rsid w:val="00760814"/>
    <w:rsid w:val="00771330"/>
    <w:rsid w:val="00772B25"/>
    <w:rsid w:val="00777BEB"/>
    <w:rsid w:val="0078013F"/>
    <w:rsid w:val="00781274"/>
    <w:rsid w:val="0078153E"/>
    <w:rsid w:val="007821D5"/>
    <w:rsid w:val="0078307C"/>
    <w:rsid w:val="00784654"/>
    <w:rsid w:val="007906B2"/>
    <w:rsid w:val="00791801"/>
    <w:rsid w:val="0079659C"/>
    <w:rsid w:val="0079776C"/>
    <w:rsid w:val="007A2A17"/>
    <w:rsid w:val="007A4F83"/>
    <w:rsid w:val="007A7F15"/>
    <w:rsid w:val="007B21CA"/>
    <w:rsid w:val="007B23F7"/>
    <w:rsid w:val="007B49AF"/>
    <w:rsid w:val="007B5073"/>
    <w:rsid w:val="007B566F"/>
    <w:rsid w:val="007B7C5D"/>
    <w:rsid w:val="007C1324"/>
    <w:rsid w:val="007C23B8"/>
    <w:rsid w:val="007C54D7"/>
    <w:rsid w:val="007C7806"/>
    <w:rsid w:val="007C7EB7"/>
    <w:rsid w:val="007D05F7"/>
    <w:rsid w:val="007D25B9"/>
    <w:rsid w:val="007D64E5"/>
    <w:rsid w:val="007E32B2"/>
    <w:rsid w:val="007E5D04"/>
    <w:rsid w:val="007E6338"/>
    <w:rsid w:val="007F2465"/>
    <w:rsid w:val="007F6769"/>
    <w:rsid w:val="007F69F7"/>
    <w:rsid w:val="0080298A"/>
    <w:rsid w:val="00805CE2"/>
    <w:rsid w:val="0080692D"/>
    <w:rsid w:val="00810DD5"/>
    <w:rsid w:val="008128D6"/>
    <w:rsid w:val="00812BC5"/>
    <w:rsid w:val="00824A26"/>
    <w:rsid w:val="00827F5A"/>
    <w:rsid w:val="00833684"/>
    <w:rsid w:val="00834A08"/>
    <w:rsid w:val="00836DBF"/>
    <w:rsid w:val="0084228E"/>
    <w:rsid w:val="00857852"/>
    <w:rsid w:val="00860C90"/>
    <w:rsid w:val="00861C21"/>
    <w:rsid w:val="00864F57"/>
    <w:rsid w:val="00864F7D"/>
    <w:rsid w:val="008703C0"/>
    <w:rsid w:val="00870999"/>
    <w:rsid w:val="00881DC9"/>
    <w:rsid w:val="00894D45"/>
    <w:rsid w:val="0089653F"/>
    <w:rsid w:val="008971E5"/>
    <w:rsid w:val="008A004F"/>
    <w:rsid w:val="008A212E"/>
    <w:rsid w:val="008A38B8"/>
    <w:rsid w:val="008A5DC7"/>
    <w:rsid w:val="008A6980"/>
    <w:rsid w:val="008B2B6D"/>
    <w:rsid w:val="008B76DB"/>
    <w:rsid w:val="008C3DB5"/>
    <w:rsid w:val="008D21EF"/>
    <w:rsid w:val="008D2C69"/>
    <w:rsid w:val="008D75A1"/>
    <w:rsid w:val="008E2CA7"/>
    <w:rsid w:val="008E4202"/>
    <w:rsid w:val="008E540D"/>
    <w:rsid w:val="008E6125"/>
    <w:rsid w:val="008E77AD"/>
    <w:rsid w:val="00904F80"/>
    <w:rsid w:val="00910820"/>
    <w:rsid w:val="00917A4E"/>
    <w:rsid w:val="00917EC9"/>
    <w:rsid w:val="0092134C"/>
    <w:rsid w:val="009228EC"/>
    <w:rsid w:val="009310CD"/>
    <w:rsid w:val="00932639"/>
    <w:rsid w:val="0093515E"/>
    <w:rsid w:val="00940C6E"/>
    <w:rsid w:val="0095543D"/>
    <w:rsid w:val="00955836"/>
    <w:rsid w:val="00955DAC"/>
    <w:rsid w:val="00956211"/>
    <w:rsid w:val="00971696"/>
    <w:rsid w:val="009724B8"/>
    <w:rsid w:val="009831E9"/>
    <w:rsid w:val="00985D8C"/>
    <w:rsid w:val="00990BB3"/>
    <w:rsid w:val="00990FF5"/>
    <w:rsid w:val="00993C21"/>
    <w:rsid w:val="00995A85"/>
    <w:rsid w:val="00995EA6"/>
    <w:rsid w:val="009A289A"/>
    <w:rsid w:val="009A2FA1"/>
    <w:rsid w:val="009A42CB"/>
    <w:rsid w:val="009B3367"/>
    <w:rsid w:val="009B52A5"/>
    <w:rsid w:val="009C1A69"/>
    <w:rsid w:val="009C22FF"/>
    <w:rsid w:val="009C369B"/>
    <w:rsid w:val="009C5242"/>
    <w:rsid w:val="009D1D31"/>
    <w:rsid w:val="009D200B"/>
    <w:rsid w:val="009D2B0F"/>
    <w:rsid w:val="009D4455"/>
    <w:rsid w:val="009D66C5"/>
    <w:rsid w:val="009E12AA"/>
    <w:rsid w:val="009E137D"/>
    <w:rsid w:val="009F4D1E"/>
    <w:rsid w:val="009F6440"/>
    <w:rsid w:val="009F67CD"/>
    <w:rsid w:val="00A01625"/>
    <w:rsid w:val="00A04298"/>
    <w:rsid w:val="00A059CF"/>
    <w:rsid w:val="00A10BF1"/>
    <w:rsid w:val="00A20D13"/>
    <w:rsid w:val="00A20D83"/>
    <w:rsid w:val="00A22A82"/>
    <w:rsid w:val="00A23E69"/>
    <w:rsid w:val="00A2434F"/>
    <w:rsid w:val="00A36067"/>
    <w:rsid w:val="00A36DF2"/>
    <w:rsid w:val="00A44543"/>
    <w:rsid w:val="00A46805"/>
    <w:rsid w:val="00A521C4"/>
    <w:rsid w:val="00A56411"/>
    <w:rsid w:val="00A56CE5"/>
    <w:rsid w:val="00A5798B"/>
    <w:rsid w:val="00A62D4E"/>
    <w:rsid w:val="00A67880"/>
    <w:rsid w:val="00A714ED"/>
    <w:rsid w:val="00A7168F"/>
    <w:rsid w:val="00A71A19"/>
    <w:rsid w:val="00A726FD"/>
    <w:rsid w:val="00A72E99"/>
    <w:rsid w:val="00A74D70"/>
    <w:rsid w:val="00A75832"/>
    <w:rsid w:val="00A7590D"/>
    <w:rsid w:val="00A95F4B"/>
    <w:rsid w:val="00A96452"/>
    <w:rsid w:val="00A97503"/>
    <w:rsid w:val="00AA0A7E"/>
    <w:rsid w:val="00AA1ECB"/>
    <w:rsid w:val="00AA2CB7"/>
    <w:rsid w:val="00AA4331"/>
    <w:rsid w:val="00AA54A9"/>
    <w:rsid w:val="00AC643D"/>
    <w:rsid w:val="00AD030B"/>
    <w:rsid w:val="00AD2AD3"/>
    <w:rsid w:val="00AD69AB"/>
    <w:rsid w:val="00AE2B0A"/>
    <w:rsid w:val="00AF2A65"/>
    <w:rsid w:val="00AF4216"/>
    <w:rsid w:val="00AF7D54"/>
    <w:rsid w:val="00B02F77"/>
    <w:rsid w:val="00B036BD"/>
    <w:rsid w:val="00B0695D"/>
    <w:rsid w:val="00B07E1F"/>
    <w:rsid w:val="00B10734"/>
    <w:rsid w:val="00B1778A"/>
    <w:rsid w:val="00B24953"/>
    <w:rsid w:val="00B25150"/>
    <w:rsid w:val="00B267F8"/>
    <w:rsid w:val="00B35F9C"/>
    <w:rsid w:val="00B3755A"/>
    <w:rsid w:val="00B44984"/>
    <w:rsid w:val="00B47DEE"/>
    <w:rsid w:val="00B51145"/>
    <w:rsid w:val="00B51E17"/>
    <w:rsid w:val="00B5470C"/>
    <w:rsid w:val="00B55E38"/>
    <w:rsid w:val="00B56570"/>
    <w:rsid w:val="00B62C0A"/>
    <w:rsid w:val="00B6464E"/>
    <w:rsid w:val="00B668B4"/>
    <w:rsid w:val="00B75D4D"/>
    <w:rsid w:val="00B761A6"/>
    <w:rsid w:val="00B77234"/>
    <w:rsid w:val="00B77B0B"/>
    <w:rsid w:val="00B840B3"/>
    <w:rsid w:val="00B90E0B"/>
    <w:rsid w:val="00B95DF0"/>
    <w:rsid w:val="00B97B6C"/>
    <w:rsid w:val="00BA4BCB"/>
    <w:rsid w:val="00BA63C4"/>
    <w:rsid w:val="00BB43C0"/>
    <w:rsid w:val="00BB5A0B"/>
    <w:rsid w:val="00BB703E"/>
    <w:rsid w:val="00BC3254"/>
    <w:rsid w:val="00BC51C8"/>
    <w:rsid w:val="00BC6BE7"/>
    <w:rsid w:val="00BC74A4"/>
    <w:rsid w:val="00BD05C9"/>
    <w:rsid w:val="00BD19C8"/>
    <w:rsid w:val="00BD23DF"/>
    <w:rsid w:val="00BD325B"/>
    <w:rsid w:val="00BD34FE"/>
    <w:rsid w:val="00BD7C25"/>
    <w:rsid w:val="00BE555D"/>
    <w:rsid w:val="00BE5BD4"/>
    <w:rsid w:val="00BF4220"/>
    <w:rsid w:val="00BF5D02"/>
    <w:rsid w:val="00C00E07"/>
    <w:rsid w:val="00C0599F"/>
    <w:rsid w:val="00C05E40"/>
    <w:rsid w:val="00C071B8"/>
    <w:rsid w:val="00C07E5A"/>
    <w:rsid w:val="00C106A7"/>
    <w:rsid w:val="00C13BAE"/>
    <w:rsid w:val="00C21508"/>
    <w:rsid w:val="00C21D0B"/>
    <w:rsid w:val="00C270A3"/>
    <w:rsid w:val="00C27EDB"/>
    <w:rsid w:val="00C302DF"/>
    <w:rsid w:val="00C31189"/>
    <w:rsid w:val="00C34A5A"/>
    <w:rsid w:val="00C354B0"/>
    <w:rsid w:val="00C4000F"/>
    <w:rsid w:val="00C438CD"/>
    <w:rsid w:val="00C43F56"/>
    <w:rsid w:val="00C47150"/>
    <w:rsid w:val="00C50D80"/>
    <w:rsid w:val="00C51F40"/>
    <w:rsid w:val="00C6255C"/>
    <w:rsid w:val="00C626E1"/>
    <w:rsid w:val="00C63AFF"/>
    <w:rsid w:val="00C646B9"/>
    <w:rsid w:val="00C65DFD"/>
    <w:rsid w:val="00C723BA"/>
    <w:rsid w:val="00C72C19"/>
    <w:rsid w:val="00C75613"/>
    <w:rsid w:val="00C764AE"/>
    <w:rsid w:val="00C76E09"/>
    <w:rsid w:val="00C775C1"/>
    <w:rsid w:val="00C87BBC"/>
    <w:rsid w:val="00C907AC"/>
    <w:rsid w:val="00C92BC5"/>
    <w:rsid w:val="00C92F30"/>
    <w:rsid w:val="00CA0FAD"/>
    <w:rsid w:val="00CA1329"/>
    <w:rsid w:val="00CA289C"/>
    <w:rsid w:val="00CA4824"/>
    <w:rsid w:val="00CA6168"/>
    <w:rsid w:val="00CA791C"/>
    <w:rsid w:val="00CA7DFA"/>
    <w:rsid w:val="00CB3822"/>
    <w:rsid w:val="00CB4E36"/>
    <w:rsid w:val="00CB6843"/>
    <w:rsid w:val="00CB7A55"/>
    <w:rsid w:val="00CC0C62"/>
    <w:rsid w:val="00CC1548"/>
    <w:rsid w:val="00CC55F1"/>
    <w:rsid w:val="00CC5D72"/>
    <w:rsid w:val="00CC609F"/>
    <w:rsid w:val="00CC6943"/>
    <w:rsid w:val="00CD0789"/>
    <w:rsid w:val="00CD1BA2"/>
    <w:rsid w:val="00CD3020"/>
    <w:rsid w:val="00CD4C12"/>
    <w:rsid w:val="00CE0914"/>
    <w:rsid w:val="00CE16DB"/>
    <w:rsid w:val="00CE1CB6"/>
    <w:rsid w:val="00CE27EC"/>
    <w:rsid w:val="00CE2FD1"/>
    <w:rsid w:val="00CE362E"/>
    <w:rsid w:val="00CF570A"/>
    <w:rsid w:val="00CF71DD"/>
    <w:rsid w:val="00D03E84"/>
    <w:rsid w:val="00D060B7"/>
    <w:rsid w:val="00D10526"/>
    <w:rsid w:val="00D1354C"/>
    <w:rsid w:val="00D16A4F"/>
    <w:rsid w:val="00D1755C"/>
    <w:rsid w:val="00D17794"/>
    <w:rsid w:val="00D17AF4"/>
    <w:rsid w:val="00D243FD"/>
    <w:rsid w:val="00D30F0D"/>
    <w:rsid w:val="00D30F15"/>
    <w:rsid w:val="00D33032"/>
    <w:rsid w:val="00D334A0"/>
    <w:rsid w:val="00D43619"/>
    <w:rsid w:val="00D43873"/>
    <w:rsid w:val="00D44FFD"/>
    <w:rsid w:val="00D5411F"/>
    <w:rsid w:val="00D54B8A"/>
    <w:rsid w:val="00D5754C"/>
    <w:rsid w:val="00D61E20"/>
    <w:rsid w:val="00D66172"/>
    <w:rsid w:val="00D676F0"/>
    <w:rsid w:val="00D73427"/>
    <w:rsid w:val="00D759C3"/>
    <w:rsid w:val="00D81C1C"/>
    <w:rsid w:val="00D85100"/>
    <w:rsid w:val="00D905D7"/>
    <w:rsid w:val="00D93DCC"/>
    <w:rsid w:val="00D94D75"/>
    <w:rsid w:val="00D959EB"/>
    <w:rsid w:val="00DA3C78"/>
    <w:rsid w:val="00DA6F62"/>
    <w:rsid w:val="00DA75CE"/>
    <w:rsid w:val="00DA7689"/>
    <w:rsid w:val="00DB0312"/>
    <w:rsid w:val="00DB4667"/>
    <w:rsid w:val="00DC27D4"/>
    <w:rsid w:val="00DC2CB2"/>
    <w:rsid w:val="00DC35E1"/>
    <w:rsid w:val="00DC3F1B"/>
    <w:rsid w:val="00DC70A2"/>
    <w:rsid w:val="00DD249E"/>
    <w:rsid w:val="00DD324F"/>
    <w:rsid w:val="00DD33FD"/>
    <w:rsid w:val="00DD6FED"/>
    <w:rsid w:val="00DD7EF5"/>
    <w:rsid w:val="00DE0381"/>
    <w:rsid w:val="00DE586D"/>
    <w:rsid w:val="00DE6B68"/>
    <w:rsid w:val="00DE7A44"/>
    <w:rsid w:val="00DF1D0C"/>
    <w:rsid w:val="00DF4578"/>
    <w:rsid w:val="00DF75D7"/>
    <w:rsid w:val="00E02884"/>
    <w:rsid w:val="00E02E03"/>
    <w:rsid w:val="00E12BBB"/>
    <w:rsid w:val="00E16C1C"/>
    <w:rsid w:val="00E2059B"/>
    <w:rsid w:val="00E20D8F"/>
    <w:rsid w:val="00E210BA"/>
    <w:rsid w:val="00E2423D"/>
    <w:rsid w:val="00E25BEA"/>
    <w:rsid w:val="00E26650"/>
    <w:rsid w:val="00E27980"/>
    <w:rsid w:val="00E35C6C"/>
    <w:rsid w:val="00E4366A"/>
    <w:rsid w:val="00E458E1"/>
    <w:rsid w:val="00E45EB1"/>
    <w:rsid w:val="00E4668C"/>
    <w:rsid w:val="00E500D1"/>
    <w:rsid w:val="00E54B42"/>
    <w:rsid w:val="00E67B52"/>
    <w:rsid w:val="00E70002"/>
    <w:rsid w:val="00E71096"/>
    <w:rsid w:val="00E7208D"/>
    <w:rsid w:val="00E7798B"/>
    <w:rsid w:val="00E808D4"/>
    <w:rsid w:val="00E841D2"/>
    <w:rsid w:val="00E918BB"/>
    <w:rsid w:val="00EA6866"/>
    <w:rsid w:val="00EA6BC4"/>
    <w:rsid w:val="00EA76AE"/>
    <w:rsid w:val="00EB11FE"/>
    <w:rsid w:val="00EB1BD2"/>
    <w:rsid w:val="00EB3BA1"/>
    <w:rsid w:val="00EB4E09"/>
    <w:rsid w:val="00EB52BF"/>
    <w:rsid w:val="00EB6156"/>
    <w:rsid w:val="00EC02AC"/>
    <w:rsid w:val="00EC0C14"/>
    <w:rsid w:val="00EC4398"/>
    <w:rsid w:val="00EC69D3"/>
    <w:rsid w:val="00EC6E1B"/>
    <w:rsid w:val="00EC79B9"/>
    <w:rsid w:val="00ED4405"/>
    <w:rsid w:val="00EE0828"/>
    <w:rsid w:val="00EE45EF"/>
    <w:rsid w:val="00EE472E"/>
    <w:rsid w:val="00F01529"/>
    <w:rsid w:val="00F0667D"/>
    <w:rsid w:val="00F10592"/>
    <w:rsid w:val="00F14782"/>
    <w:rsid w:val="00F16191"/>
    <w:rsid w:val="00F17BF1"/>
    <w:rsid w:val="00F24AF6"/>
    <w:rsid w:val="00F24D0D"/>
    <w:rsid w:val="00F261AE"/>
    <w:rsid w:val="00F33390"/>
    <w:rsid w:val="00F3489B"/>
    <w:rsid w:val="00F3507D"/>
    <w:rsid w:val="00F35E0E"/>
    <w:rsid w:val="00F372B8"/>
    <w:rsid w:val="00F37F56"/>
    <w:rsid w:val="00F40815"/>
    <w:rsid w:val="00F4118F"/>
    <w:rsid w:val="00F42EFA"/>
    <w:rsid w:val="00F43F24"/>
    <w:rsid w:val="00F52851"/>
    <w:rsid w:val="00F60391"/>
    <w:rsid w:val="00F60EA6"/>
    <w:rsid w:val="00F62A10"/>
    <w:rsid w:val="00F63E75"/>
    <w:rsid w:val="00F71F73"/>
    <w:rsid w:val="00F741E5"/>
    <w:rsid w:val="00F75E0E"/>
    <w:rsid w:val="00F75F6D"/>
    <w:rsid w:val="00F874C0"/>
    <w:rsid w:val="00F87B76"/>
    <w:rsid w:val="00F87C04"/>
    <w:rsid w:val="00F9026D"/>
    <w:rsid w:val="00F934F0"/>
    <w:rsid w:val="00F944DB"/>
    <w:rsid w:val="00FA1F4A"/>
    <w:rsid w:val="00FA1F88"/>
    <w:rsid w:val="00FA229C"/>
    <w:rsid w:val="00FA2CAD"/>
    <w:rsid w:val="00FA2CF1"/>
    <w:rsid w:val="00FA511E"/>
    <w:rsid w:val="00FA6579"/>
    <w:rsid w:val="00FB1A35"/>
    <w:rsid w:val="00FB23F6"/>
    <w:rsid w:val="00FB2FB0"/>
    <w:rsid w:val="00FC0EC4"/>
    <w:rsid w:val="00FD12C3"/>
    <w:rsid w:val="00FE3EF8"/>
    <w:rsid w:val="00FE6EA4"/>
    <w:rsid w:val="00FF0C2C"/>
    <w:rsid w:val="00FF2A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E5E1BAF"/>
  <w15:chartTrackingRefBased/>
  <w15:docId w15:val="{F8FFDE38-10FD-49CD-849F-09340444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33390"/>
    <w:pPr>
      <w:widowControl w:val="0"/>
      <w:spacing w:line="288" w:lineRule="auto"/>
    </w:pPr>
    <w:rPr>
      <w:rFonts w:ascii="Arial" w:eastAsia="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
    <w:name w:val="Základní text~~"/>
    <w:basedOn w:val="Normln"/>
    <w:rsid w:val="00F33390"/>
    <w:rPr>
      <w:rFonts w:ascii="Times New Roman" w:hAnsi="Times New Roman"/>
      <w:b/>
    </w:rPr>
  </w:style>
  <w:style w:type="paragraph" w:styleId="Zhlav">
    <w:name w:val="header"/>
    <w:basedOn w:val="Normln"/>
    <w:rsid w:val="0041733B"/>
    <w:pPr>
      <w:tabs>
        <w:tab w:val="center" w:pos="4536"/>
        <w:tab w:val="right" w:pos="9072"/>
      </w:tabs>
    </w:pPr>
  </w:style>
  <w:style w:type="paragraph" w:styleId="Zpat">
    <w:name w:val="footer"/>
    <w:basedOn w:val="Normln"/>
    <w:link w:val="ZpatChar"/>
    <w:uiPriority w:val="99"/>
    <w:rsid w:val="0041733B"/>
    <w:pPr>
      <w:tabs>
        <w:tab w:val="center" w:pos="4536"/>
        <w:tab w:val="right" w:pos="9072"/>
      </w:tabs>
    </w:pPr>
    <w:rPr>
      <w:lang w:val="x-none" w:eastAsia="x-none"/>
    </w:rPr>
  </w:style>
  <w:style w:type="paragraph" w:customStyle="1" w:styleId="NormlnIMP">
    <w:name w:val="Normální_IMP"/>
    <w:basedOn w:val="Normln"/>
    <w:rsid w:val="00080B99"/>
    <w:pPr>
      <w:widowControl/>
      <w:suppressAutoHyphens/>
      <w:spacing w:line="230" w:lineRule="auto"/>
    </w:pPr>
    <w:rPr>
      <w:rFonts w:ascii="Times New Roman" w:eastAsia="Times New Roman" w:hAnsi="Times New Roman"/>
    </w:rPr>
  </w:style>
  <w:style w:type="paragraph" w:styleId="Textbubliny">
    <w:name w:val="Balloon Text"/>
    <w:basedOn w:val="Normln"/>
    <w:semiHidden/>
    <w:rsid w:val="008E4202"/>
    <w:rPr>
      <w:rFonts w:ascii="Tahoma" w:hAnsi="Tahoma" w:cs="Tahoma"/>
      <w:sz w:val="16"/>
      <w:szCs w:val="16"/>
    </w:rPr>
  </w:style>
  <w:style w:type="character" w:styleId="Odkaznakoment">
    <w:name w:val="annotation reference"/>
    <w:semiHidden/>
    <w:rsid w:val="008B2B6D"/>
    <w:rPr>
      <w:sz w:val="16"/>
      <w:szCs w:val="16"/>
    </w:rPr>
  </w:style>
  <w:style w:type="paragraph" w:styleId="Textkomente">
    <w:name w:val="annotation text"/>
    <w:basedOn w:val="Normln"/>
    <w:link w:val="TextkomenteChar"/>
    <w:semiHidden/>
    <w:rsid w:val="008B2B6D"/>
    <w:rPr>
      <w:sz w:val="20"/>
      <w:lang w:val="x-none" w:eastAsia="x-none"/>
    </w:rPr>
  </w:style>
  <w:style w:type="paragraph" w:styleId="Pedmtkomente">
    <w:name w:val="annotation subject"/>
    <w:basedOn w:val="Textkomente"/>
    <w:next w:val="Textkomente"/>
    <w:semiHidden/>
    <w:rsid w:val="008B2B6D"/>
    <w:rPr>
      <w:b/>
      <w:bCs/>
    </w:rPr>
  </w:style>
  <w:style w:type="paragraph" w:styleId="Revize">
    <w:name w:val="Revision"/>
    <w:hidden/>
    <w:uiPriority w:val="99"/>
    <w:semiHidden/>
    <w:rsid w:val="00BE5BD4"/>
    <w:rPr>
      <w:rFonts w:ascii="Arial" w:eastAsia="Arial" w:hAnsi="Arial"/>
      <w:sz w:val="24"/>
    </w:rPr>
  </w:style>
  <w:style w:type="paragraph" w:customStyle="1" w:styleId="Zkladntext0">
    <w:name w:val="Základní text~"/>
    <w:basedOn w:val="Normln"/>
    <w:rsid w:val="00357CA6"/>
    <w:rPr>
      <w:rFonts w:eastAsia="Times New Roman"/>
    </w:rPr>
  </w:style>
  <w:style w:type="paragraph" w:styleId="Zkladntext1">
    <w:name w:val="Body Text"/>
    <w:basedOn w:val="Normln"/>
    <w:rsid w:val="00D30F0D"/>
    <w:pPr>
      <w:spacing w:after="240" w:line="240" w:lineRule="auto"/>
    </w:pPr>
    <w:rPr>
      <w:rFonts w:ascii="Times New Roman" w:eastAsia="Times New Roman" w:hAnsi="Times New Roman"/>
      <w:szCs w:val="24"/>
    </w:rPr>
  </w:style>
  <w:style w:type="character" w:styleId="slostrnky">
    <w:name w:val="page number"/>
    <w:basedOn w:val="Standardnpsmoodstavce"/>
    <w:rsid w:val="003C7FBD"/>
  </w:style>
  <w:style w:type="paragraph" w:customStyle="1" w:styleId="Zkladntext2">
    <w:name w:val="Základní text~~~~"/>
    <w:basedOn w:val="Normln"/>
    <w:rsid w:val="00032061"/>
    <w:rPr>
      <w:rFonts w:eastAsia="Times New Roman"/>
    </w:rPr>
  </w:style>
  <w:style w:type="paragraph" w:customStyle="1" w:styleId="Normln0">
    <w:name w:val="Normální~"/>
    <w:basedOn w:val="Normln"/>
    <w:link w:val="NormlnChar"/>
    <w:rsid w:val="00032061"/>
    <w:rPr>
      <w:rFonts w:eastAsia="Times New Roman"/>
    </w:rPr>
  </w:style>
  <w:style w:type="character" w:customStyle="1" w:styleId="NormlnChar">
    <w:name w:val="Normální~ Char"/>
    <w:link w:val="Normln0"/>
    <w:rsid w:val="00032061"/>
    <w:rPr>
      <w:rFonts w:ascii="Arial" w:hAnsi="Arial"/>
      <w:sz w:val="24"/>
      <w:lang w:val="cs-CZ" w:eastAsia="cs-CZ" w:bidi="ar-SA"/>
    </w:rPr>
  </w:style>
  <w:style w:type="character" w:styleId="Hypertextovodkaz">
    <w:name w:val="Hyperlink"/>
    <w:rsid w:val="007B5073"/>
    <w:rPr>
      <w:color w:val="0000FF"/>
      <w:u w:val="single"/>
    </w:rPr>
  </w:style>
  <w:style w:type="paragraph" w:customStyle="1" w:styleId="Zkladntext3">
    <w:name w:val="Základní text~~~"/>
    <w:basedOn w:val="Normln"/>
    <w:rsid w:val="00364767"/>
    <w:rPr>
      <w:rFonts w:eastAsia="Times New Roman"/>
    </w:rPr>
  </w:style>
  <w:style w:type="paragraph" w:styleId="Rozloendokumentu">
    <w:name w:val="Document Map"/>
    <w:basedOn w:val="Normln"/>
    <w:semiHidden/>
    <w:rsid w:val="00072C2A"/>
    <w:pPr>
      <w:shd w:val="clear" w:color="auto" w:fill="000080"/>
    </w:pPr>
    <w:rPr>
      <w:rFonts w:ascii="Tahoma" w:hAnsi="Tahoma" w:cs="Tahoma"/>
      <w:sz w:val="20"/>
    </w:rPr>
  </w:style>
  <w:style w:type="character" w:customStyle="1" w:styleId="TextkomenteChar">
    <w:name w:val="Text komentáře Char"/>
    <w:link w:val="Textkomente"/>
    <w:semiHidden/>
    <w:rsid w:val="00B761A6"/>
    <w:rPr>
      <w:rFonts w:ascii="Arial" w:eastAsia="Arial" w:hAnsi="Arial"/>
    </w:rPr>
  </w:style>
  <w:style w:type="character" w:customStyle="1" w:styleId="ZpatChar">
    <w:name w:val="Zápatí Char"/>
    <w:link w:val="Zpat"/>
    <w:uiPriority w:val="99"/>
    <w:rsid w:val="00E54B42"/>
    <w:rPr>
      <w:rFonts w:ascii="Arial" w:eastAsia="Arial" w:hAnsi="Arial"/>
      <w:sz w:val="24"/>
    </w:rPr>
  </w:style>
  <w:style w:type="paragraph" w:styleId="Odstavecseseznamem">
    <w:name w:val="List Paragraph"/>
    <w:basedOn w:val="Normln"/>
    <w:uiPriority w:val="99"/>
    <w:qFormat/>
    <w:rsid w:val="00CE1CB6"/>
    <w:pPr>
      <w:ind w:left="708"/>
    </w:pPr>
  </w:style>
  <w:style w:type="character" w:customStyle="1" w:styleId="BezmezerChar">
    <w:name w:val="Bez mezer Char"/>
    <w:link w:val="Bezmezer"/>
    <w:locked/>
    <w:rsid w:val="002A2A20"/>
    <w:rPr>
      <w:rFonts w:ascii="Calibri" w:hAnsi="Calibri"/>
    </w:rPr>
  </w:style>
  <w:style w:type="paragraph" w:styleId="Bezmezer">
    <w:name w:val="No Spacing"/>
    <w:basedOn w:val="Normln"/>
    <w:link w:val="BezmezerChar"/>
    <w:qFormat/>
    <w:rsid w:val="002A2A20"/>
    <w:pPr>
      <w:widowControl/>
      <w:spacing w:line="240" w:lineRule="auto"/>
    </w:pPr>
    <w:rPr>
      <w:rFonts w:ascii="Calibri" w:eastAsia="Times New Roman" w:hAnsi="Calibri"/>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46439">
      <w:bodyDiv w:val="1"/>
      <w:marLeft w:val="0"/>
      <w:marRight w:val="0"/>
      <w:marTop w:val="0"/>
      <w:marBottom w:val="0"/>
      <w:divBdr>
        <w:top w:val="none" w:sz="0" w:space="0" w:color="auto"/>
        <w:left w:val="none" w:sz="0" w:space="0" w:color="auto"/>
        <w:bottom w:val="none" w:sz="0" w:space="0" w:color="auto"/>
        <w:right w:val="none" w:sz="0" w:space="0" w:color="auto"/>
      </w:divBdr>
    </w:div>
    <w:div w:id="490413167">
      <w:bodyDiv w:val="1"/>
      <w:marLeft w:val="0"/>
      <w:marRight w:val="0"/>
      <w:marTop w:val="0"/>
      <w:marBottom w:val="0"/>
      <w:divBdr>
        <w:top w:val="none" w:sz="0" w:space="0" w:color="auto"/>
        <w:left w:val="none" w:sz="0" w:space="0" w:color="auto"/>
        <w:bottom w:val="none" w:sz="0" w:space="0" w:color="auto"/>
        <w:right w:val="none" w:sz="0" w:space="0" w:color="auto"/>
      </w:divBdr>
      <w:divsChild>
        <w:div w:id="1925648115">
          <w:marLeft w:val="0"/>
          <w:marRight w:val="0"/>
          <w:marTop w:val="0"/>
          <w:marBottom w:val="0"/>
          <w:divBdr>
            <w:top w:val="none" w:sz="0" w:space="0" w:color="auto"/>
            <w:left w:val="none" w:sz="0" w:space="0" w:color="auto"/>
            <w:bottom w:val="none" w:sz="0" w:space="0" w:color="auto"/>
            <w:right w:val="none" w:sz="0" w:space="0" w:color="auto"/>
          </w:divBdr>
        </w:div>
      </w:divsChild>
    </w:div>
    <w:div w:id="1151210316">
      <w:bodyDiv w:val="1"/>
      <w:marLeft w:val="0"/>
      <w:marRight w:val="0"/>
      <w:marTop w:val="0"/>
      <w:marBottom w:val="0"/>
      <w:divBdr>
        <w:top w:val="none" w:sz="0" w:space="0" w:color="auto"/>
        <w:left w:val="none" w:sz="0" w:space="0" w:color="auto"/>
        <w:bottom w:val="none" w:sz="0" w:space="0" w:color="auto"/>
        <w:right w:val="none" w:sz="0" w:space="0" w:color="auto"/>
      </w:divBdr>
    </w:div>
    <w:div w:id="1537813692">
      <w:bodyDiv w:val="1"/>
      <w:marLeft w:val="0"/>
      <w:marRight w:val="0"/>
      <w:marTop w:val="0"/>
      <w:marBottom w:val="0"/>
      <w:divBdr>
        <w:top w:val="none" w:sz="0" w:space="0" w:color="auto"/>
        <w:left w:val="none" w:sz="0" w:space="0" w:color="auto"/>
        <w:bottom w:val="none" w:sz="0" w:space="0" w:color="auto"/>
        <w:right w:val="none" w:sz="0" w:space="0" w:color="auto"/>
      </w:divBdr>
    </w:div>
    <w:div w:id="1700929779">
      <w:bodyDiv w:val="1"/>
      <w:marLeft w:val="0"/>
      <w:marRight w:val="0"/>
      <w:marTop w:val="0"/>
      <w:marBottom w:val="0"/>
      <w:divBdr>
        <w:top w:val="none" w:sz="0" w:space="0" w:color="auto"/>
        <w:left w:val="none" w:sz="0" w:space="0" w:color="auto"/>
        <w:bottom w:val="none" w:sz="0" w:space="0" w:color="auto"/>
        <w:right w:val="none" w:sz="0" w:space="0" w:color="auto"/>
      </w:divBdr>
      <w:divsChild>
        <w:div w:id="35131723">
          <w:marLeft w:val="0"/>
          <w:marRight w:val="0"/>
          <w:marTop w:val="0"/>
          <w:marBottom w:val="0"/>
          <w:divBdr>
            <w:top w:val="none" w:sz="0" w:space="0" w:color="auto"/>
            <w:left w:val="none" w:sz="0" w:space="0" w:color="auto"/>
            <w:bottom w:val="none" w:sz="0" w:space="0" w:color="auto"/>
            <w:right w:val="none" w:sz="0" w:space="0" w:color="auto"/>
          </w:divBdr>
        </w:div>
      </w:divsChild>
    </w:div>
    <w:div w:id="19498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riegerova@mulou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ulouny.cz" TargetMode="External"/><Relationship Id="rId4" Type="http://schemas.openxmlformats.org/officeDocument/2006/relationships/settings" Target="settings.xml"/><Relationship Id="rId9" Type="http://schemas.openxmlformats.org/officeDocument/2006/relationships/hyperlink" Target="mailto:k.lavickova@mulouny.cz" TargetMode="External"/><Relationship Id="rId14"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6443D-C31F-4634-B7BC-E7C3F18F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6046</Words>
  <Characters>35673</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S m l o u v a</vt:lpstr>
    </vt:vector>
  </TitlesOfParts>
  <Company>Hewlett-Packard Company</Company>
  <LinksUpToDate>false</LinksUpToDate>
  <CharactersWithSpaces>41636</CharactersWithSpaces>
  <SharedDoc>false</SharedDoc>
  <HLinks>
    <vt:vector size="12" baseType="variant">
      <vt:variant>
        <vt:i4>1048683</vt:i4>
      </vt:variant>
      <vt:variant>
        <vt:i4>3</vt:i4>
      </vt:variant>
      <vt:variant>
        <vt:i4>0</vt:i4>
      </vt:variant>
      <vt:variant>
        <vt:i4>5</vt:i4>
      </vt:variant>
      <vt:variant>
        <vt:lpwstr>mailto:k.lavickova@mulouny.cz</vt:lpwstr>
      </vt:variant>
      <vt:variant>
        <vt:lpwstr/>
      </vt:variant>
      <vt:variant>
        <vt:i4>1638516</vt:i4>
      </vt:variant>
      <vt:variant>
        <vt:i4>0</vt:i4>
      </vt:variant>
      <vt:variant>
        <vt:i4>0</vt:i4>
      </vt:variant>
      <vt:variant>
        <vt:i4>5</vt:i4>
      </vt:variant>
      <vt:variant>
        <vt:lpwstr>mailto:i.riegerova@mulouny.cz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Kateřina Stara</dc:creator>
  <cp:keywords/>
  <cp:lastModifiedBy>Rulfová Iveta Ing.</cp:lastModifiedBy>
  <cp:revision>2</cp:revision>
  <cp:lastPrinted>2021-09-15T06:46:00Z</cp:lastPrinted>
  <dcterms:created xsi:type="dcterms:W3CDTF">2025-07-21T11:20:00Z</dcterms:created>
  <dcterms:modified xsi:type="dcterms:W3CDTF">2025-07-21T11:20:00Z</dcterms:modified>
</cp:coreProperties>
</file>